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D32918" w:rsidP="00D32918">
            <w:pPr>
              <w:shd w:val="solid" w:color="FFFFFF" w:fill="FFFFFF"/>
              <w:spacing w:before="0" w:line="240" w:lineRule="atLeast"/>
            </w:pPr>
            <w:bookmarkStart w:id="0" w:name="ditulogo"/>
            <w:bookmarkEnd w:id="0"/>
            <w:r>
              <w:rPr>
                <w:noProof/>
                <w:lang w:val="en-IE" w:eastAsia="en-IE"/>
              </w:rPr>
              <w:drawing>
                <wp:inline distT="0" distB="0" distL="0" distR="0" wp14:anchorId="531761B9" wp14:editId="430CE567">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Default="000C3865" w:rsidP="00D32918">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Pr="00B11219">
              <w:rPr>
                <w:rFonts w:ascii="Verdana" w:hAnsi="Verdana"/>
                <w:sz w:val="20"/>
                <w:lang w:val="en-US" w:eastAsia="zh-CN"/>
              </w:rPr>
              <w:t xml:space="preserve"> </w:t>
            </w:r>
            <w:r>
              <w:rPr>
                <w:rFonts w:ascii="Verdana" w:hAnsi="Verdana"/>
                <w:sz w:val="20"/>
                <w:lang w:val="en-US" w:eastAsia="zh-CN"/>
              </w:rPr>
              <w:tab/>
            </w:r>
            <w:r w:rsidR="00A32ED8">
              <w:rPr>
                <w:rFonts w:ascii="Verdana" w:hAnsi="Verdana"/>
                <w:sz w:val="20"/>
                <w:lang w:val="en-US" w:eastAsia="zh-CN"/>
              </w:rPr>
              <w:t xml:space="preserve">Annex 5 to </w:t>
            </w:r>
            <w:r w:rsidR="008C58D7">
              <w:rPr>
                <w:rFonts w:ascii="Verdana" w:hAnsi="Verdana"/>
                <w:sz w:val="20"/>
                <w:lang w:val="en-US" w:eastAsia="zh-CN"/>
              </w:rPr>
              <w:t xml:space="preserve">Document </w:t>
            </w:r>
            <w:r w:rsidR="006A4A9B">
              <w:rPr>
                <w:rFonts w:ascii="Verdana" w:hAnsi="Verdana"/>
                <w:sz w:val="20"/>
                <w:lang w:val="en-US" w:eastAsia="zh-CN"/>
              </w:rPr>
              <w:t>5B/</w:t>
            </w:r>
            <w:r w:rsidR="00A32ED8">
              <w:rPr>
                <w:rFonts w:ascii="Verdana" w:hAnsi="Verdana"/>
                <w:sz w:val="20"/>
                <w:lang w:val="en-US" w:eastAsia="zh-CN"/>
              </w:rPr>
              <w:t>475</w:t>
            </w:r>
          </w:p>
          <w:p w:rsidR="00D32918" w:rsidRDefault="00D32918" w:rsidP="00D32918">
            <w:pPr>
              <w:shd w:val="solid" w:color="FFFFFF" w:fill="FFFFFF"/>
              <w:tabs>
                <w:tab w:val="clear" w:pos="1134"/>
                <w:tab w:val="clear" w:pos="1871"/>
                <w:tab w:val="clear" w:pos="2268"/>
              </w:tabs>
              <w:spacing w:before="0" w:after="240"/>
              <w:ind w:left="1134" w:hanging="1134"/>
              <w:rPr>
                <w:rFonts w:ascii="Verdana" w:hAnsi="Verdana"/>
                <w:b/>
                <w:bCs/>
                <w:sz w:val="20"/>
                <w:lang w:val="en-US" w:eastAsia="zh-CN"/>
              </w:rPr>
            </w:pPr>
            <w:r>
              <w:rPr>
                <w:rFonts w:ascii="Verdana" w:hAnsi="Verdana"/>
                <w:sz w:val="20"/>
              </w:rPr>
              <w:t>Subject:</w:t>
            </w:r>
            <w:r>
              <w:rPr>
                <w:rFonts w:ascii="Verdana" w:hAnsi="Verdana"/>
                <w:sz w:val="20"/>
              </w:rPr>
              <w:tab/>
            </w:r>
            <w:r w:rsidR="000C3865" w:rsidRPr="00BE6F4C">
              <w:rPr>
                <w:rFonts w:ascii="Verdana" w:hAnsi="Verdana"/>
                <w:sz w:val="20"/>
              </w:rPr>
              <w:t>WRC-15 agenda item 1.16</w:t>
            </w:r>
            <w:r w:rsidR="000C3865">
              <w:rPr>
                <w:rFonts w:ascii="Verdana" w:hAnsi="Verdana"/>
                <w:sz w:val="20"/>
                <w:lang w:val="en-US"/>
              </w:rPr>
              <w:br/>
            </w:r>
            <w:r w:rsidR="000C3865" w:rsidRPr="00BE6F4C">
              <w:rPr>
                <w:rFonts w:ascii="Verdana" w:hAnsi="Verdana"/>
                <w:sz w:val="20"/>
                <w:lang w:val="en-US" w:eastAsia="zh-CN"/>
              </w:rPr>
              <w:t xml:space="preserve">Resolution </w:t>
            </w:r>
            <w:r w:rsidR="000C3865" w:rsidRPr="00BE6F4C">
              <w:rPr>
                <w:rFonts w:ascii="Verdana" w:hAnsi="Verdana"/>
                <w:b/>
                <w:bCs/>
                <w:sz w:val="20"/>
                <w:lang w:val="en-US" w:eastAsia="zh-CN"/>
              </w:rPr>
              <w:t>360 (WRC-12)</w:t>
            </w:r>
          </w:p>
          <w:p w:rsidR="00577FF3" w:rsidRPr="00982084" w:rsidRDefault="00577FF3" w:rsidP="00D32918">
            <w:pPr>
              <w:shd w:val="solid" w:color="FFFFFF" w:fill="FFFFFF"/>
              <w:tabs>
                <w:tab w:val="clear" w:pos="1134"/>
                <w:tab w:val="clear" w:pos="1871"/>
                <w:tab w:val="clear" w:pos="2268"/>
              </w:tabs>
              <w:spacing w:before="0" w:after="240"/>
              <w:ind w:left="1134" w:hanging="1134"/>
              <w:rPr>
                <w:rFonts w:ascii="Verdana" w:hAnsi="Verdana"/>
                <w:sz w:val="20"/>
              </w:rPr>
            </w:pPr>
          </w:p>
        </w:tc>
        <w:tc>
          <w:tcPr>
            <w:tcW w:w="3451" w:type="dxa"/>
          </w:tcPr>
          <w:p w:rsidR="000069D4" w:rsidRPr="00D32918" w:rsidRDefault="00D32918" w:rsidP="00A32ED8">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A32ED8">
              <w:rPr>
                <w:rFonts w:ascii="Verdana" w:hAnsi="Verdana"/>
                <w:b/>
                <w:sz w:val="20"/>
                <w:lang w:eastAsia="zh-CN"/>
              </w:rPr>
              <w:t>XXX</w:t>
            </w:r>
            <w:r>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D32918" w:rsidRDefault="00577FF3" w:rsidP="00A5173C">
            <w:pPr>
              <w:shd w:val="solid" w:color="FFFFFF" w:fill="FFFFFF"/>
              <w:spacing w:before="0" w:line="240" w:lineRule="atLeast"/>
              <w:rPr>
                <w:rFonts w:ascii="Verdana" w:hAnsi="Verdana"/>
                <w:sz w:val="20"/>
                <w:lang w:eastAsia="zh-CN"/>
              </w:rPr>
            </w:pPr>
            <w:r w:rsidRPr="00577FF3">
              <w:rPr>
                <w:rFonts w:ascii="Verdana" w:hAnsi="Verdana"/>
                <w:b/>
                <w:sz w:val="20"/>
                <w:highlight w:val="yellow"/>
                <w:lang w:eastAsia="zh-CN"/>
              </w:rPr>
              <w:t>DATE</w:t>
            </w:r>
            <w:r>
              <w:rPr>
                <w:rFonts w:ascii="Verdana" w:hAnsi="Verdana"/>
                <w:b/>
                <w:sz w:val="20"/>
                <w:lang w:eastAsia="zh-CN"/>
              </w:rPr>
              <w:t xml:space="preserve"> </w:t>
            </w:r>
            <w:r w:rsidR="005E11F6">
              <w:rPr>
                <w:rFonts w:ascii="Verdana" w:hAnsi="Verdana"/>
                <w:b/>
                <w:sz w:val="20"/>
                <w:lang w:eastAsia="zh-CN"/>
              </w:rPr>
              <w:t>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120F5C" w:rsidRDefault="00D32918"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 xml:space="preserve">English </w:t>
            </w:r>
          </w:p>
          <w:p w:rsidR="000069D4" w:rsidRPr="00D32918" w:rsidRDefault="00D3291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only</w:t>
            </w:r>
            <w:bookmarkStart w:id="5" w:name="_GoBack"/>
            <w:bookmarkEnd w:id="5"/>
          </w:p>
        </w:tc>
      </w:tr>
    </w:tbl>
    <w:tbl>
      <w:tblPr>
        <w:tblpPr w:leftFromText="180" w:rightFromText="180" w:vertAnchor="page" w:horzAnchor="margin" w:tblpY="4258"/>
        <w:tblOverlap w:val="never"/>
        <w:tblW w:w="10031" w:type="dxa"/>
        <w:tblLayout w:type="fixed"/>
        <w:tblLook w:val="0000" w:firstRow="0" w:lastRow="0" w:firstColumn="0" w:lastColumn="0" w:noHBand="0" w:noVBand="0"/>
      </w:tblPr>
      <w:tblGrid>
        <w:gridCol w:w="10031"/>
      </w:tblGrid>
      <w:tr w:rsidR="00120F5C" w:rsidTr="00120F5C">
        <w:trPr>
          <w:cantSplit/>
        </w:trPr>
        <w:tc>
          <w:tcPr>
            <w:tcW w:w="10031" w:type="dxa"/>
          </w:tcPr>
          <w:p w:rsidR="00120F5C" w:rsidRDefault="00120F5C" w:rsidP="00120F5C">
            <w:pPr>
              <w:pStyle w:val="Source"/>
            </w:pPr>
            <w:bookmarkStart w:id="6" w:name="dsource" w:colFirst="0" w:colLast="0"/>
            <w:bookmarkEnd w:id="4"/>
            <w:r>
              <w:t>[</w:t>
            </w:r>
            <w:r w:rsidRPr="00120F5C">
              <w:rPr>
                <w:highlight w:val="yellow"/>
              </w:rPr>
              <w:t>Name of the country……..</w:t>
            </w:r>
            <w:r>
              <w:t>]</w:t>
            </w:r>
          </w:p>
          <w:p w:rsidR="00120F5C" w:rsidRPr="001E3252" w:rsidRDefault="00120F5C" w:rsidP="00120F5C">
            <w:pPr>
              <w:pStyle w:val="Title1"/>
              <w:rPr>
                <w:lang w:eastAsia="zh-CN"/>
              </w:rPr>
            </w:pPr>
            <w:r w:rsidRPr="003E1A55">
              <w:t>MODIFICATION TO WORKING DOCUMENT TOWARDS DRAFT CPM TEXT</w:t>
            </w:r>
          </w:p>
        </w:tc>
      </w:tr>
      <w:tr w:rsidR="00120F5C" w:rsidTr="00120F5C">
        <w:trPr>
          <w:cantSplit/>
          <w:trHeight w:val="7219"/>
        </w:trPr>
        <w:tc>
          <w:tcPr>
            <w:tcW w:w="10031" w:type="dxa"/>
          </w:tcPr>
          <w:p w:rsidR="00120F5C" w:rsidRPr="008652FC" w:rsidRDefault="00120F5C" w:rsidP="00120F5C">
            <w:pPr>
              <w:pStyle w:val="Heading1"/>
              <w:rPr>
                <w:lang w:val="en-US"/>
              </w:rPr>
            </w:pPr>
            <w:r>
              <w:rPr>
                <w:lang w:val="en-US"/>
              </w:rPr>
              <w:t>1</w:t>
            </w:r>
            <w:r>
              <w:rPr>
                <w:lang w:val="en-US"/>
              </w:rPr>
              <w:tab/>
            </w:r>
            <w:r w:rsidRPr="008652FC">
              <w:rPr>
                <w:lang w:val="en-US"/>
              </w:rPr>
              <w:t>Introduction</w:t>
            </w:r>
          </w:p>
          <w:p w:rsidR="00120F5C" w:rsidRDefault="00120F5C" w:rsidP="00120F5C">
            <w:r w:rsidRPr="004346EB">
              <w:t xml:space="preserve">This document </w:t>
            </w:r>
            <w:r>
              <w:t>provides the results of studies which took place since the last WP 5B meeting among various Administration and manufacturers which support the development of the VHF Data Exchange System (VDES).</w:t>
            </w:r>
          </w:p>
          <w:p w:rsidR="00120F5C" w:rsidRPr="00F036F2" w:rsidRDefault="00120F5C" w:rsidP="00120F5C">
            <w:pPr>
              <w:rPr>
                <w:lang w:val="en-US"/>
              </w:rPr>
            </w:pPr>
            <w:r w:rsidRPr="00F036F2">
              <w:rPr>
                <w:lang w:val="en-US"/>
              </w:rPr>
              <w:t>The concept of VDES comprising the following functionality:</w:t>
            </w:r>
          </w:p>
          <w:p w:rsidR="00120F5C" w:rsidRPr="001C37B0" w:rsidRDefault="00120F5C" w:rsidP="00120F5C">
            <w:pPr>
              <w:pStyle w:val="enumlev1"/>
            </w:pPr>
            <w:r w:rsidRPr="001C37B0">
              <w:t>–</w:t>
            </w:r>
            <w:r w:rsidRPr="001C37B0">
              <w:tab/>
              <w:t>Effective exchange of data between ships, shore, and satellite</w:t>
            </w:r>
          </w:p>
          <w:p w:rsidR="00120F5C" w:rsidRPr="00F036F2" w:rsidRDefault="00120F5C" w:rsidP="00120F5C">
            <w:pPr>
              <w:rPr>
                <w:lang w:val="en-US"/>
              </w:rPr>
            </w:pPr>
            <w:r w:rsidRPr="00F036F2">
              <w:rPr>
                <w:lang w:val="en-US"/>
              </w:rPr>
              <w:t>In the considerations the following concerns are taken:</w:t>
            </w:r>
          </w:p>
          <w:p w:rsidR="00120F5C" w:rsidRPr="001C37B0" w:rsidRDefault="00120F5C" w:rsidP="00120F5C">
            <w:pPr>
              <w:pStyle w:val="enumlev1"/>
            </w:pPr>
            <w:r>
              <w:t>−</w:t>
            </w:r>
            <w:r>
              <w:tab/>
            </w:r>
            <w:r w:rsidRPr="001C37B0">
              <w:t>Efficient use of the spectrum for communications (vs. Navigation).</w:t>
            </w:r>
          </w:p>
          <w:p w:rsidR="00120F5C" w:rsidRPr="001C37B0" w:rsidRDefault="00120F5C" w:rsidP="00120F5C">
            <w:pPr>
              <w:pStyle w:val="enumlev1"/>
            </w:pPr>
            <w:r>
              <w:t>−</w:t>
            </w:r>
            <w:r>
              <w:tab/>
            </w:r>
            <w:r w:rsidRPr="001C37B0">
              <w:t>Improved communications capacity.</w:t>
            </w:r>
          </w:p>
          <w:p w:rsidR="00120F5C" w:rsidRPr="001C37B0" w:rsidRDefault="00120F5C" w:rsidP="00120F5C">
            <w:pPr>
              <w:pStyle w:val="enumlev1"/>
            </w:pPr>
            <w:r>
              <w:t>−</w:t>
            </w:r>
            <w:r>
              <w:tab/>
            </w:r>
            <w:r w:rsidRPr="001C37B0">
              <w:t>Increased visibility (capability to see more ships on the AIS VDL on high loading).</w:t>
            </w:r>
          </w:p>
          <w:p w:rsidR="00120F5C" w:rsidRPr="001C37B0" w:rsidRDefault="00120F5C" w:rsidP="00120F5C">
            <w:pPr>
              <w:pStyle w:val="enumlev1"/>
            </w:pPr>
            <w:r>
              <w:t>−</w:t>
            </w:r>
            <w:r>
              <w:tab/>
            </w:r>
            <w:r w:rsidRPr="001C37B0">
              <w:t>Protection of the integrity of the AIS VDL</w:t>
            </w:r>
          </w:p>
          <w:p w:rsidR="00120F5C" w:rsidRPr="00F036F2" w:rsidRDefault="00120F5C" w:rsidP="00120F5C">
            <w:pPr>
              <w:pStyle w:val="enumlev1"/>
            </w:pPr>
            <w:r>
              <w:t>−</w:t>
            </w:r>
            <w:r>
              <w:tab/>
            </w:r>
            <w:r w:rsidRPr="001C37B0">
              <w:t>Protection of the existing AIS frequencies (AIS1 and AIS2)</w:t>
            </w:r>
          </w:p>
          <w:p w:rsidR="00120F5C" w:rsidRPr="008652FC" w:rsidRDefault="00120F5C" w:rsidP="00120F5C">
            <w:pPr>
              <w:pStyle w:val="Heading1"/>
            </w:pPr>
            <w:r>
              <w:t>2</w:t>
            </w:r>
            <w:r>
              <w:tab/>
            </w:r>
            <w:r w:rsidR="009C2A6F">
              <w:t>Proposal</w:t>
            </w:r>
          </w:p>
          <w:p w:rsidR="009C2A6F" w:rsidRDefault="00120F5C" w:rsidP="00120F5C">
            <w:r w:rsidRPr="00124D99">
              <w:t xml:space="preserve">The </w:t>
            </w:r>
            <w:r>
              <w:t xml:space="preserve">frequencies currently identified in Table 1 of the draft CPM text contained in Annex 7 to Document </w:t>
            </w:r>
            <w:r w:rsidR="009C2A6F">
              <w:t>5B/</w:t>
            </w:r>
            <w:r w:rsidR="00CE1BFF">
              <w:t>475</w:t>
            </w:r>
            <w:r>
              <w:t xml:space="preserve"> have been initially proposed by the maritime community to be the most appropriate to operate the VDES. </w:t>
            </w:r>
            <w:r w:rsidR="00CE1BFF">
              <w:t xml:space="preserve">At the last </w:t>
            </w:r>
            <w:r w:rsidR="00E71AB0">
              <w:t xml:space="preserve">WP 5B </w:t>
            </w:r>
            <w:r w:rsidR="00CE1BFF">
              <w:t xml:space="preserve">meeting </w:t>
            </w:r>
            <w:r w:rsidR="00E71AB0">
              <w:t xml:space="preserve">the Annex 37 to Document 5B/475 </w:t>
            </w:r>
            <w:r w:rsidR="009C2A6F">
              <w:t>proposes three different channels plans in order to solve the AI 1.16.</w:t>
            </w:r>
          </w:p>
          <w:p w:rsidR="009C2A6F" w:rsidRDefault="009C2A6F" w:rsidP="00120F5C">
            <w:r>
              <w:t>This administration proposes modification to the CPM text in order to support and introduce the channel plan A in the CPM text as a solution for the AI 1.16.</w:t>
            </w:r>
          </w:p>
          <w:p w:rsidR="00120F5C" w:rsidRDefault="001447B7" w:rsidP="00120F5C">
            <w:pPr>
              <w:pStyle w:val="enumlev1"/>
              <w:tabs>
                <w:tab w:val="clear" w:pos="1871"/>
              </w:tabs>
              <w:ind w:left="0" w:firstLine="0"/>
              <w:jc w:val="both"/>
            </w:pPr>
            <w:r w:rsidRPr="001447B7">
              <w:rPr>
                <w:highlight w:val="yellow"/>
              </w:rPr>
              <w:t>Note: the deadline for submission to ITU WP 5B is  Monday, 12 May 2014, 1600 hours UTC</w:t>
            </w:r>
          </w:p>
          <w:p w:rsidR="00120F5C" w:rsidRPr="00120F5C" w:rsidRDefault="00120F5C" w:rsidP="00120F5C">
            <w:pPr>
              <w:pStyle w:val="Source"/>
              <w:jc w:val="left"/>
            </w:pPr>
          </w:p>
        </w:tc>
      </w:tr>
    </w:tbl>
    <w:p w:rsidR="00577FF3" w:rsidRDefault="00FC3E3B">
      <w:pPr>
        <w:rPr>
          <w:b/>
        </w:rPr>
      </w:pPr>
      <w:ins w:id="7" w:author="Seamus Doyle" w:date="2014-09-22T11:45:00Z">
        <w:r w:rsidRPr="00FC3E3B">
          <w:rPr>
            <w:rFonts w:ascii="Verdana" w:hAnsi="Verdana" w:cs="Times New Roman Bold"/>
            <w:b/>
            <w:bCs/>
            <w:noProof/>
            <w:sz w:val="26"/>
            <w:szCs w:val="26"/>
            <w:lang w:val="en-IE" w:eastAsia="en-IE"/>
          </w:rPr>
          <mc:AlternateContent>
            <mc:Choice Requires="wps">
              <w:drawing>
                <wp:anchor distT="0" distB="0" distL="114300" distR="114300" simplePos="0" relativeHeight="251659264" behindDoc="0" locked="0" layoutInCell="1" allowOverlap="1" wp14:anchorId="17432805" wp14:editId="06630842">
                  <wp:simplePos x="0" y="0"/>
                  <wp:positionH relativeFrom="column">
                    <wp:posOffset>3590925</wp:posOffset>
                  </wp:positionH>
                  <wp:positionV relativeFrom="paragraph">
                    <wp:posOffset>-695960</wp:posOffset>
                  </wp:positionV>
                  <wp:extent cx="2374265" cy="1403985"/>
                  <wp:effectExtent l="0" t="0" r="2794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C3E3B" w:rsidRDefault="00FC3E3B" w:rsidP="00FC3E3B">
                              <w:pPr>
                                <w:jc w:val="right"/>
                              </w:pPr>
                              <w:r>
                                <w:t>ENAV</w:t>
                              </w:r>
                              <w:r w:rsidR="005170A8">
                                <w:t>15-10.7</w:t>
                              </w:r>
                            </w:p>
                            <w:p w:rsidR="00FC3E3B" w:rsidRDefault="00FC3E3B" w:rsidP="00FC3E3B">
                              <w:pPr>
                                <w:jc w:val="right"/>
                              </w:pPr>
                              <w:r>
                                <w:t xml:space="preserve">Formerly </w:t>
                              </w:r>
                              <w:r w:rsidRPr="00FC3E3B">
                                <w:t xml:space="preserve">Saint </w:t>
                              </w:r>
                              <w:proofErr w:type="spellStart"/>
                              <w:r w:rsidRPr="00FC3E3B">
                                <w:t>Germain</w:t>
                              </w:r>
                              <w:proofErr w:type="spellEnd"/>
                              <w:r w:rsidRPr="00FC3E3B">
                                <w:t xml:space="preserve"> Output 03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2.75pt;margin-top:-54.8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">
                  <v:textbox style="mso-fit-shape-to-text:t">
                    <w:txbxContent>
                      <w:p w:rsidR="00FC3E3B" w:rsidRDefault="00FC3E3B" w:rsidP="00FC3E3B">
                        <w:pPr>
                          <w:jc w:val="right"/>
                        </w:pPr>
                        <w:r>
                          <w:t>ENAV</w:t>
                        </w:r>
                        <w:r w:rsidR="005170A8">
                          <w:t>15-10.7</w:t>
                        </w:r>
                      </w:p>
                      <w:p w:rsidR="00FC3E3B" w:rsidRDefault="00FC3E3B" w:rsidP="00FC3E3B">
                        <w:pPr>
                          <w:jc w:val="right"/>
                        </w:pPr>
                        <w:r>
                          <w:t xml:space="preserve">Formerly </w:t>
                        </w:r>
                        <w:r w:rsidRPr="00FC3E3B">
                          <w:t xml:space="preserve">Saint </w:t>
                        </w:r>
                        <w:proofErr w:type="spellStart"/>
                        <w:r w:rsidRPr="00FC3E3B">
                          <w:t>Germain</w:t>
                        </w:r>
                        <w:proofErr w:type="spellEnd"/>
                        <w:r w:rsidRPr="00FC3E3B">
                          <w:t xml:space="preserve"> Output 03</w:t>
                        </w:r>
                      </w:p>
                    </w:txbxContent>
                  </v:textbox>
                </v:shape>
              </w:pict>
            </mc:Fallback>
          </mc:AlternateContent>
        </w:r>
      </w:ins>
      <w:r w:rsidR="00F84C99">
        <w:rPr>
          <w:b/>
        </w:rPr>
        <w:br w:type="page"/>
      </w:r>
    </w:p>
    <w:p w:rsidR="00120F5C" w:rsidRDefault="00120F5C">
      <w:pPr>
        <w:rPr>
          <w:b/>
        </w:rPr>
      </w:pPr>
    </w:p>
    <w:tbl>
      <w:tblPr>
        <w:tblpPr w:leftFromText="180" w:rightFromText="180" w:vertAnchor="page" w:horzAnchor="margin" w:tblpY="653"/>
        <w:tblW w:w="10031" w:type="dxa"/>
        <w:tblLayout w:type="fixed"/>
        <w:tblLook w:val="0000" w:firstRow="0" w:lastRow="0" w:firstColumn="0" w:lastColumn="0" w:noHBand="0" w:noVBand="0"/>
      </w:tblPr>
      <w:tblGrid>
        <w:gridCol w:w="10031"/>
      </w:tblGrid>
      <w:tr w:rsidR="00120F5C" w:rsidTr="00120F5C">
        <w:trPr>
          <w:cantSplit/>
        </w:trPr>
        <w:tc>
          <w:tcPr>
            <w:tcW w:w="10031" w:type="dxa"/>
          </w:tcPr>
          <w:p w:rsidR="00120F5C" w:rsidRDefault="00120F5C" w:rsidP="00120F5C">
            <w:pPr>
              <w:pStyle w:val="Source"/>
              <w:rPr>
                <w:lang w:eastAsia="zh-CN"/>
              </w:rPr>
            </w:pPr>
            <w:r>
              <w:rPr>
                <w:lang w:eastAsia="zh-CN"/>
              </w:rPr>
              <w:t xml:space="preserve">Annex </w:t>
            </w:r>
          </w:p>
        </w:tc>
      </w:tr>
      <w:tr w:rsidR="00120F5C" w:rsidTr="00120F5C">
        <w:trPr>
          <w:cantSplit/>
        </w:trPr>
        <w:tc>
          <w:tcPr>
            <w:tcW w:w="10031" w:type="dxa"/>
          </w:tcPr>
          <w:p w:rsidR="00120F5C" w:rsidRDefault="00120F5C" w:rsidP="00120F5C">
            <w:pPr>
              <w:pStyle w:val="Title1"/>
              <w:rPr>
                <w:lang w:eastAsia="zh-CN"/>
              </w:rPr>
            </w:pPr>
            <w:bookmarkStart w:id="8" w:name="drec" w:colFirst="0" w:colLast="0"/>
            <w:r>
              <w:t xml:space="preserve">WORKING DOCUMENT TOWARDS DRAFT </w:t>
            </w:r>
            <w:r w:rsidRPr="00E83937">
              <w:t>CPM</w:t>
            </w:r>
            <w:r>
              <w:t xml:space="preserve"> TEXT</w:t>
            </w:r>
          </w:p>
        </w:tc>
      </w:tr>
      <w:tr w:rsidR="00120F5C" w:rsidTr="00120F5C">
        <w:trPr>
          <w:cantSplit/>
        </w:trPr>
        <w:tc>
          <w:tcPr>
            <w:tcW w:w="10031" w:type="dxa"/>
          </w:tcPr>
          <w:p w:rsidR="00120F5C" w:rsidRDefault="00120F5C" w:rsidP="00120F5C">
            <w:pPr>
              <w:pStyle w:val="ChapNo"/>
              <w:rPr>
                <w:lang w:eastAsia="zh-CN"/>
              </w:rPr>
            </w:pPr>
            <w:bookmarkStart w:id="9" w:name="dtitle1" w:colFirst="0" w:colLast="0"/>
            <w:bookmarkEnd w:id="8"/>
            <w:r w:rsidRPr="009477F6">
              <w:t xml:space="preserve">CHAPTER </w:t>
            </w:r>
            <w:r>
              <w:t>3</w:t>
            </w:r>
          </w:p>
        </w:tc>
      </w:tr>
      <w:tr w:rsidR="00120F5C" w:rsidTr="00120F5C">
        <w:trPr>
          <w:cantSplit/>
        </w:trPr>
        <w:tc>
          <w:tcPr>
            <w:tcW w:w="10031" w:type="dxa"/>
          </w:tcPr>
          <w:p w:rsidR="00120F5C" w:rsidRDefault="00120F5C" w:rsidP="00120F5C">
            <w:pPr>
              <w:pStyle w:val="Chaptitle"/>
            </w:pPr>
            <w:r w:rsidRPr="00D617AC">
              <w:t>Aeronautical, maritime and radiolocation issues</w:t>
            </w:r>
          </w:p>
          <w:p w:rsidR="00120F5C" w:rsidRPr="000C3865" w:rsidRDefault="00120F5C" w:rsidP="00120F5C">
            <w:pPr>
              <w:jc w:val="center"/>
            </w:pPr>
            <w:r w:rsidRPr="009A62D2">
              <w:t>(Agenda items 1.5, 1.15, 1.16, 1.17, 1.18)</w:t>
            </w:r>
          </w:p>
        </w:tc>
      </w:tr>
      <w:bookmarkEnd w:id="9"/>
    </w:tbl>
    <w:p w:rsidR="00F84C99" w:rsidRDefault="00F84C99">
      <w:pPr>
        <w:rPr>
          <w:b/>
        </w:rPr>
      </w:pPr>
    </w:p>
    <w:p w:rsidR="00577FF3" w:rsidRDefault="00577FF3"/>
    <w:p w:rsidR="000C3865" w:rsidRDefault="000C3865" w:rsidP="00307ED4">
      <w:pPr>
        <w:pStyle w:val="Title2"/>
      </w:pPr>
      <w:bookmarkStart w:id="10" w:name="dbreak"/>
      <w:bookmarkEnd w:id="6"/>
      <w:bookmarkEnd w:id="10"/>
      <w:r>
        <w:t>AGENDA ITEM 1.16</w:t>
      </w:r>
    </w:p>
    <w:p w:rsidR="000C3865" w:rsidRPr="00F97650" w:rsidRDefault="000C3865" w:rsidP="000C3865">
      <w:pPr>
        <w:pStyle w:val="Title3"/>
        <w:rPr>
          <w:sz w:val="24"/>
          <w:szCs w:val="24"/>
        </w:rPr>
      </w:pPr>
      <w:r w:rsidRPr="00F97650">
        <w:rPr>
          <w:sz w:val="24"/>
          <w:szCs w:val="24"/>
          <w:lang w:val="en-US"/>
        </w:rPr>
        <w:t>(</w:t>
      </w:r>
      <w:r w:rsidRPr="00F97650">
        <w:rPr>
          <w:bCs/>
          <w:sz w:val="24"/>
          <w:szCs w:val="24"/>
        </w:rPr>
        <w:t xml:space="preserve">WP 5B </w:t>
      </w:r>
      <w:r w:rsidRPr="00F97650">
        <w:rPr>
          <w:sz w:val="24"/>
          <w:szCs w:val="24"/>
          <w:lang w:val="en-US"/>
        </w:rPr>
        <w:t xml:space="preserve">/ </w:t>
      </w:r>
      <w:r w:rsidRPr="00F97650">
        <w:rPr>
          <w:bCs/>
          <w:sz w:val="24"/>
          <w:szCs w:val="24"/>
        </w:rPr>
        <w:t>WP 5A, WP 6A,</w:t>
      </w:r>
      <w:r w:rsidRPr="00F97650">
        <w:rPr>
          <w:sz w:val="24"/>
          <w:szCs w:val="24"/>
        </w:rPr>
        <w:t xml:space="preserve"> (WP 3K), (WP 4A), (WP 4C), (WP 7B), (WP 7C), (WP 7D))</w:t>
      </w:r>
    </w:p>
    <w:p w:rsidR="000C3865" w:rsidRDefault="000C3865" w:rsidP="000C3865"/>
    <w:p w:rsidR="000C3865" w:rsidRDefault="000C3865" w:rsidP="000C3865">
      <w:r w:rsidRPr="007D2EC1">
        <w:rPr>
          <w:i/>
          <w:iCs/>
        </w:rPr>
        <w:t>1.16</w:t>
      </w:r>
      <w:r>
        <w:tab/>
      </w:r>
      <w:proofErr w:type="gramStart"/>
      <w:r w:rsidRPr="00CD21CC">
        <w:rPr>
          <w:i/>
          <w:iCs/>
        </w:rPr>
        <w:t>to</w:t>
      </w:r>
      <w:proofErr w:type="gramEnd"/>
      <w:r w:rsidRPr="00CD21CC">
        <w:rPr>
          <w:i/>
          <w:iCs/>
        </w:rPr>
        <w:t xml:space="preserve"> consider regulatory provisions and spectrum allocations to enable possible new Automatic Identification System (AIS) technology applications and possible new applications to improve maritime radiocommunication in accordance with Resolution </w:t>
      </w:r>
      <w:r w:rsidRPr="00CD21CC">
        <w:rPr>
          <w:rFonts w:ascii="Times New Roman Bold" w:hAnsi="Times New Roman Bold" w:cs="Times New Roman Bold"/>
          <w:b/>
          <w:bCs/>
          <w:i/>
          <w:iCs/>
        </w:rPr>
        <w:t xml:space="preserve">360 </w:t>
      </w:r>
      <w:r w:rsidRPr="00CD21CC">
        <w:rPr>
          <w:b/>
          <w:i/>
          <w:iCs/>
        </w:rPr>
        <w:t>(WRC</w:t>
      </w:r>
      <w:r w:rsidRPr="00CD21CC">
        <w:rPr>
          <w:b/>
          <w:i/>
          <w:iCs/>
        </w:rPr>
        <w:noBreakHyphen/>
        <w:t>12)</w:t>
      </w:r>
      <w:r w:rsidRPr="00CD21CC">
        <w:rPr>
          <w:bCs/>
          <w:i/>
          <w:iCs/>
        </w:rPr>
        <w:t>;</w:t>
      </w:r>
    </w:p>
    <w:p w:rsidR="000C3865" w:rsidRPr="007D2EC1" w:rsidRDefault="000C3865" w:rsidP="000C3865">
      <w:pPr>
        <w:rPr>
          <w:b/>
          <w:i/>
          <w:iCs/>
        </w:rPr>
      </w:pPr>
      <w:r w:rsidRPr="00740681">
        <w:t xml:space="preserve">Resolution </w:t>
      </w:r>
      <w:r w:rsidRPr="00417F8C">
        <w:rPr>
          <w:b/>
          <w:bCs/>
          <w:szCs w:val="24"/>
        </w:rPr>
        <w:t>360</w:t>
      </w:r>
      <w:r w:rsidRPr="002219BF">
        <w:rPr>
          <w:rFonts w:ascii="Times New Roman Bold" w:hAnsi="Times New Roman Bold" w:cs="Times New Roman Bold"/>
          <w:b/>
          <w:bCs/>
        </w:rPr>
        <w:t xml:space="preserve"> </w:t>
      </w:r>
      <w:r w:rsidRPr="0015385C">
        <w:rPr>
          <w:b/>
          <w:bCs/>
        </w:rPr>
        <w:t>(WRC</w:t>
      </w:r>
      <w:r w:rsidRPr="0015385C">
        <w:rPr>
          <w:b/>
          <w:bCs/>
        </w:rPr>
        <w:noBreakHyphen/>
        <w:t>12)</w:t>
      </w:r>
      <w:r>
        <w:rPr>
          <w:lang w:val="en-US"/>
        </w:rPr>
        <w:t xml:space="preserve">: </w:t>
      </w:r>
      <w:r w:rsidRPr="00155649">
        <w:t>Consideration of regulatory provisions and spectrum allocations for enhanced Automatic Identification System technology applications and for enhanced maritime radiocommunication</w:t>
      </w:r>
    </w:p>
    <w:p w:rsidR="000C3865" w:rsidRDefault="000C3865" w:rsidP="00307ED4">
      <w:pPr>
        <w:pStyle w:val="Heading1"/>
      </w:pPr>
      <w:r>
        <w:t>3</w:t>
      </w:r>
      <w:r w:rsidRPr="009477F6">
        <w:t>/1.</w:t>
      </w:r>
      <w:r>
        <w:t>16</w:t>
      </w:r>
      <w:r w:rsidRPr="009477F6">
        <w:t>/</w:t>
      </w:r>
      <w:r>
        <w:t>1</w:t>
      </w:r>
      <w:r>
        <w:tab/>
      </w:r>
      <w:r w:rsidRPr="009477F6">
        <w:t xml:space="preserve">Executive </w:t>
      </w:r>
      <w:r>
        <w:t>s</w:t>
      </w:r>
      <w:r w:rsidRPr="009477F6">
        <w:t>ummary</w:t>
      </w:r>
    </w:p>
    <w:p w:rsidR="000C3865" w:rsidRPr="00BF5F5E" w:rsidRDefault="000C3865" w:rsidP="000C3865">
      <w:pPr>
        <w:pStyle w:val="Heading4"/>
        <w:rPr>
          <w:szCs w:val="24"/>
        </w:rPr>
      </w:pPr>
      <w:r w:rsidRPr="00BF5F5E">
        <w:rPr>
          <w:szCs w:val="24"/>
        </w:rPr>
        <w:t>3/1.16/1.1</w:t>
      </w:r>
      <w:r w:rsidRPr="00BF5F5E">
        <w:rPr>
          <w:szCs w:val="24"/>
        </w:rPr>
        <w:tab/>
      </w:r>
      <w:proofErr w:type="gramStart"/>
      <w:r w:rsidRPr="00BF5F5E">
        <w:rPr>
          <w:b w:val="0"/>
          <w:bCs/>
          <w:szCs w:val="24"/>
        </w:rPr>
        <w:t>In</w:t>
      </w:r>
      <w:proofErr w:type="gramEnd"/>
      <w:r w:rsidRPr="00BF5F5E">
        <w:rPr>
          <w:b w:val="0"/>
          <w:bCs/>
          <w:szCs w:val="24"/>
        </w:rPr>
        <w:t xml:space="preserve"> regards to </w:t>
      </w:r>
      <w:r w:rsidRPr="00BF5F5E">
        <w:rPr>
          <w:b w:val="0"/>
          <w:bCs/>
          <w:i/>
          <w:iCs/>
          <w:szCs w:val="24"/>
        </w:rPr>
        <w:t xml:space="preserve">resolves </w:t>
      </w:r>
      <w:r w:rsidRPr="00BF5F5E">
        <w:rPr>
          <w:b w:val="0"/>
          <w:bCs/>
          <w:szCs w:val="24"/>
        </w:rPr>
        <w:t xml:space="preserve">1 of Resolution </w:t>
      </w:r>
      <w:r w:rsidRPr="00BF5F5E">
        <w:rPr>
          <w:szCs w:val="24"/>
        </w:rPr>
        <w:t>360 (WRC-12)</w:t>
      </w:r>
    </w:p>
    <w:p w:rsidR="000C3865" w:rsidRPr="00BF5F5E" w:rsidRDefault="000C3865" w:rsidP="006A4A9B">
      <w:r w:rsidRPr="00BF5F5E">
        <w:t>New terrestrial and satellite applications using AIS technology are under development.</w:t>
      </w:r>
      <w:r w:rsidRPr="00BF5F5E">
        <w:rPr>
          <w:lang w:eastAsia="nl-NL"/>
        </w:rPr>
        <w:t xml:space="preserve"> These are intended to improve the safety of navigation and applications depending on information that are to be exchanged between ships, ship and land</w:t>
      </w:r>
      <w:r w:rsidRPr="00BF5F5E">
        <w:t xml:space="preserve">. Due to the importance of AIS it has to be </w:t>
      </w:r>
      <w:r w:rsidRPr="00BF5F5E">
        <w:rPr>
          <w:lang w:eastAsia="nl-NL"/>
        </w:rPr>
        <w:t>ensured that these applications will not degrade the current AIS operations and other existing services.</w:t>
      </w:r>
    </w:p>
    <w:p w:rsidR="000C3865" w:rsidRPr="00BF5F5E" w:rsidRDefault="000C3865" w:rsidP="000C3865">
      <w:pPr>
        <w:pStyle w:val="Heading4"/>
        <w:rPr>
          <w:szCs w:val="24"/>
        </w:rPr>
      </w:pPr>
      <w:r w:rsidRPr="00BF5F5E">
        <w:rPr>
          <w:szCs w:val="24"/>
        </w:rPr>
        <w:t>3/1.16/1.2</w:t>
      </w:r>
      <w:r w:rsidRPr="00BF5F5E">
        <w:rPr>
          <w:szCs w:val="24"/>
        </w:rPr>
        <w:tab/>
      </w:r>
      <w:proofErr w:type="gramStart"/>
      <w:r w:rsidRPr="00BF5F5E">
        <w:rPr>
          <w:b w:val="0"/>
          <w:bCs/>
          <w:szCs w:val="24"/>
        </w:rPr>
        <w:t>In</w:t>
      </w:r>
      <w:proofErr w:type="gramEnd"/>
      <w:r w:rsidRPr="00BF5F5E">
        <w:rPr>
          <w:b w:val="0"/>
          <w:bCs/>
          <w:szCs w:val="24"/>
        </w:rPr>
        <w:t xml:space="preserve"> regards to </w:t>
      </w:r>
      <w:r w:rsidRPr="00BF5F5E">
        <w:rPr>
          <w:b w:val="0"/>
          <w:bCs/>
          <w:i/>
          <w:iCs/>
          <w:szCs w:val="24"/>
        </w:rPr>
        <w:t xml:space="preserve">resolves </w:t>
      </w:r>
      <w:r w:rsidRPr="00BF5F5E">
        <w:rPr>
          <w:b w:val="0"/>
          <w:bCs/>
          <w:szCs w:val="24"/>
        </w:rPr>
        <w:t xml:space="preserve">2 of Resolution </w:t>
      </w:r>
      <w:r w:rsidRPr="00BF5F5E">
        <w:rPr>
          <w:szCs w:val="24"/>
        </w:rPr>
        <w:t>360 (WRC-12)</w:t>
      </w:r>
    </w:p>
    <w:p w:rsidR="000C3865" w:rsidRDefault="000C3865" w:rsidP="006A4A9B">
      <w:r w:rsidRPr="00BF5F5E">
        <w:t>New applications for improved maritime data exchange are envisioned within existing maritime mobile and maritime mobile-satellite service allocations.</w:t>
      </w:r>
    </w:p>
    <w:p w:rsidR="00F20B33" w:rsidRDefault="00F20B33">
      <w:pPr>
        <w:tabs>
          <w:tab w:val="clear" w:pos="1134"/>
          <w:tab w:val="clear" w:pos="1871"/>
          <w:tab w:val="clear" w:pos="2268"/>
        </w:tabs>
        <w:overflowPunct/>
        <w:autoSpaceDE/>
        <w:autoSpaceDN/>
        <w:adjustRightInd/>
        <w:spacing w:before="0"/>
        <w:textAlignment w:val="auto"/>
        <w:rPr>
          <w:b/>
          <w:sz w:val="28"/>
        </w:rPr>
      </w:pPr>
      <w:r>
        <w:br w:type="page"/>
      </w:r>
    </w:p>
    <w:p w:rsidR="000C3865" w:rsidRPr="009477F6" w:rsidRDefault="000C3865" w:rsidP="00307ED4">
      <w:pPr>
        <w:pStyle w:val="Heading1"/>
      </w:pPr>
      <w:r>
        <w:lastRenderedPageBreak/>
        <w:t>3</w:t>
      </w:r>
      <w:r w:rsidRPr="009477F6">
        <w:t>/1.</w:t>
      </w:r>
      <w:r>
        <w:t>16</w:t>
      </w:r>
      <w:r w:rsidRPr="009477F6">
        <w:t>/</w:t>
      </w:r>
      <w:r>
        <w:t>2</w:t>
      </w:r>
      <w:r w:rsidRPr="009477F6">
        <w:tab/>
        <w:t>Background</w:t>
      </w:r>
    </w:p>
    <w:p w:rsidR="000C3865" w:rsidRPr="009A62D2" w:rsidRDefault="000C3865" w:rsidP="000C3865">
      <w:pPr>
        <w:rPr>
          <w:szCs w:val="24"/>
        </w:rPr>
      </w:pPr>
      <w:r w:rsidRPr="009A62D2">
        <w:rPr>
          <w:b/>
          <w:szCs w:val="24"/>
        </w:rPr>
        <w:t>3/1.16/2.1</w:t>
      </w:r>
      <w:r>
        <w:rPr>
          <w:b/>
          <w:szCs w:val="24"/>
        </w:rPr>
        <w:tab/>
      </w:r>
      <w:proofErr w:type="gramStart"/>
      <w:r w:rsidRPr="009A62D2">
        <w:rPr>
          <w:szCs w:val="24"/>
        </w:rPr>
        <w:t>In</w:t>
      </w:r>
      <w:proofErr w:type="gramEnd"/>
      <w:r w:rsidRPr="009A62D2">
        <w:rPr>
          <w:szCs w:val="24"/>
        </w:rPr>
        <w:t xml:space="preserve"> regards to </w:t>
      </w:r>
      <w:r w:rsidRPr="009A62D2">
        <w:rPr>
          <w:i/>
          <w:iCs/>
          <w:szCs w:val="24"/>
        </w:rPr>
        <w:t>resolves</w:t>
      </w:r>
      <w:r w:rsidRPr="009A62D2">
        <w:rPr>
          <w:szCs w:val="24"/>
        </w:rPr>
        <w:t xml:space="preserve"> 1 of Resolution </w:t>
      </w:r>
      <w:r w:rsidRPr="00AE3077">
        <w:rPr>
          <w:b/>
          <w:bCs/>
          <w:szCs w:val="24"/>
        </w:rPr>
        <w:t>360 (WRC-12)</w:t>
      </w:r>
    </w:p>
    <w:p w:rsidR="000C3865" w:rsidRPr="00BF5F5E" w:rsidRDefault="000C3865" w:rsidP="000C3865">
      <w:pPr>
        <w:rPr>
          <w:szCs w:val="24"/>
        </w:rPr>
      </w:pPr>
      <w:r w:rsidRPr="00645BE0">
        <w:rPr>
          <w:szCs w:val="24"/>
        </w:rPr>
        <w:t xml:space="preserve">The </w:t>
      </w:r>
      <w:proofErr w:type="spellStart"/>
      <w:r w:rsidRPr="00645BE0">
        <w:rPr>
          <w:szCs w:val="24"/>
        </w:rPr>
        <w:t>shipborne</w:t>
      </w:r>
      <w:proofErr w:type="spellEnd"/>
      <w:r w:rsidRPr="00645BE0">
        <w:rPr>
          <w:szCs w:val="24"/>
        </w:rPr>
        <w:t xml:space="preserve"> </w:t>
      </w:r>
      <w:r>
        <w:rPr>
          <w:szCs w:val="24"/>
        </w:rPr>
        <w:t>a</w:t>
      </w:r>
      <w:r w:rsidRPr="00645BE0">
        <w:rPr>
          <w:szCs w:val="24"/>
        </w:rPr>
        <w:t xml:space="preserve">utomatic </w:t>
      </w:r>
      <w:r>
        <w:rPr>
          <w:szCs w:val="24"/>
        </w:rPr>
        <w:t>i</w:t>
      </w:r>
      <w:r w:rsidRPr="00645BE0">
        <w:rPr>
          <w:szCs w:val="24"/>
        </w:rPr>
        <w:t xml:space="preserve">dentification </w:t>
      </w:r>
      <w:r>
        <w:rPr>
          <w:szCs w:val="24"/>
        </w:rPr>
        <w:t>s</w:t>
      </w:r>
      <w:r w:rsidRPr="00645BE0">
        <w:rPr>
          <w:szCs w:val="24"/>
        </w:rPr>
        <w:t>ystem (AIS) mandated under</w:t>
      </w:r>
      <w:r>
        <w:rPr>
          <w:szCs w:val="24"/>
        </w:rPr>
        <w:t xml:space="preserve"> </w:t>
      </w:r>
      <w:r w:rsidRPr="00645BE0">
        <w:rPr>
          <w:szCs w:val="24"/>
        </w:rPr>
        <w:t>Chapter V</w:t>
      </w:r>
      <w:r>
        <w:rPr>
          <w:szCs w:val="24"/>
        </w:rPr>
        <w:t xml:space="preserve"> of the international convention for the</w:t>
      </w:r>
      <w:r w:rsidRPr="00645BE0">
        <w:rPr>
          <w:szCs w:val="24"/>
        </w:rPr>
        <w:t xml:space="preserve"> </w:t>
      </w:r>
      <w:r>
        <w:rPr>
          <w:szCs w:val="24"/>
        </w:rPr>
        <w:t>safety of life at sea (</w:t>
      </w:r>
      <w:r w:rsidRPr="00645BE0">
        <w:rPr>
          <w:szCs w:val="24"/>
        </w:rPr>
        <w:t>SOLAS</w:t>
      </w:r>
      <w:r>
        <w:rPr>
          <w:szCs w:val="24"/>
        </w:rPr>
        <w:t>)</w:t>
      </w:r>
      <w:r w:rsidRPr="00645BE0">
        <w:rPr>
          <w:szCs w:val="24"/>
        </w:rPr>
        <w:t xml:space="preserve"> has become well accepted by the maritime </w:t>
      </w:r>
      <w:r w:rsidRPr="00BF5F5E">
        <w:rPr>
          <w:szCs w:val="24"/>
        </w:rPr>
        <w:t xml:space="preserve">community and is also being used by thousands of ships not subject to the SOLAS Convention. This </w:t>
      </w:r>
      <w:r w:rsidRPr="00BF5F5E">
        <w:rPr>
          <w:szCs w:val="24"/>
          <w:lang w:val="en-CA"/>
        </w:rPr>
        <w:t>safety of navigation system operates in the VHF band and is used for vessel collision avoidance as well as the delivery of information about specific details of a vessel.</w:t>
      </w:r>
    </w:p>
    <w:p w:rsidR="000C3865" w:rsidRPr="00BF5F5E" w:rsidRDefault="000C3865" w:rsidP="000C3865">
      <w:proofErr w:type="gramStart"/>
      <w:r w:rsidRPr="00BF5F5E">
        <w:rPr>
          <w:szCs w:val="24"/>
        </w:rPr>
        <w:t>AIS is</w:t>
      </w:r>
      <w:proofErr w:type="gramEnd"/>
      <w:r w:rsidRPr="00BF5F5E">
        <w:rPr>
          <w:szCs w:val="24"/>
        </w:rPr>
        <w:t xml:space="preserve"> supported by a large shore based VHF infrastructure as well as being able to be detected by satellite. </w:t>
      </w:r>
      <w:proofErr w:type="gramStart"/>
      <w:r w:rsidRPr="00BF5F5E">
        <w:rPr>
          <w:szCs w:val="24"/>
        </w:rPr>
        <w:t>AIS is</w:t>
      </w:r>
      <w:proofErr w:type="gramEnd"/>
      <w:r w:rsidRPr="00BF5F5E">
        <w:rPr>
          <w:szCs w:val="24"/>
        </w:rPr>
        <w:t xml:space="preserve"> routinely used by ships for navigation and crew familiarity is a positive factor. </w:t>
      </w:r>
      <w:r w:rsidRPr="00BF5F5E">
        <w:t>AIS messages can be sent with a priority #1 (highest) through #4 (lowest).</w:t>
      </w:r>
    </w:p>
    <w:p w:rsidR="000C3865" w:rsidRPr="00BF5F5E" w:rsidRDefault="000C3865" w:rsidP="000C3865">
      <w:pPr>
        <w:rPr>
          <w:rFonts w:cs="Courier New"/>
        </w:rPr>
      </w:pPr>
      <w:r w:rsidRPr="00BF5F5E">
        <w:rPr>
          <w:rFonts w:cs="Courier New"/>
        </w:rPr>
        <w:t>The AIS VHF data link (VDL) is designed mainly for navigation, with top priority on vessel collision avoidance. The ships positions are continuously transmitted on the VDL and the closer ships have the highest probability of reception. This ensures that, even during high VDL loading, ships will receive all position reports from the closest ships but fewer position reports from the more distant ships.</w:t>
      </w:r>
    </w:p>
    <w:p w:rsidR="000C3865" w:rsidRPr="00BF5F5E" w:rsidRDefault="000C3865" w:rsidP="000C3865">
      <w:pPr>
        <w:rPr>
          <w:rFonts w:cs="Courier New"/>
        </w:rPr>
      </w:pPr>
      <w:r w:rsidRPr="00BF5F5E">
        <w:rPr>
          <w:rFonts w:cs="Courier New"/>
        </w:rPr>
        <w:t>When the AIS VDL is used for data communications, it cannot in the same way tolerate loss of AIS messages. Higher load on the VDL results in higher loss of AIS messages, which results in higher number of retransmissions. This will eventually result in the breakdown of data communications on the AIS VDL.</w:t>
      </w:r>
    </w:p>
    <w:p w:rsidR="000C3865" w:rsidRPr="00BF5F5E" w:rsidRDefault="000C3865" w:rsidP="000C3865">
      <w:r w:rsidRPr="00BF5F5E">
        <w:rPr>
          <w:szCs w:val="24"/>
          <w:lang w:val="en-CA"/>
        </w:rPr>
        <w:t xml:space="preserve">An increasing number of </w:t>
      </w:r>
      <w:r w:rsidR="006A4A9B">
        <w:rPr>
          <w:szCs w:val="24"/>
          <w:lang w:val="en-CA"/>
        </w:rPr>
        <w:t>application specific messages (</w:t>
      </w:r>
      <w:r w:rsidRPr="00BF5F5E">
        <w:rPr>
          <w:szCs w:val="24"/>
          <w:lang w:val="en-CA"/>
        </w:rPr>
        <w:t>ASM</w:t>
      </w:r>
      <w:r w:rsidR="006A4A9B">
        <w:rPr>
          <w:szCs w:val="24"/>
          <w:lang w:val="en-CA"/>
        </w:rPr>
        <w:t>)</w:t>
      </w:r>
      <w:r w:rsidRPr="00BF5F5E">
        <w:rPr>
          <w:szCs w:val="24"/>
          <w:lang w:val="en-CA"/>
        </w:rPr>
        <w:t xml:space="preserve"> will reduce the available time slots for the intended AIS messages. With increasing demand for maritime VHF data communications, AIS will become more heavily used which will lead to an overloading of the existing AIS1 and AIS2 channels.</w:t>
      </w:r>
    </w:p>
    <w:p w:rsidR="000C3865" w:rsidRDefault="000C3865" w:rsidP="000C3865">
      <w:r w:rsidRPr="00BF5F5E">
        <w:rPr>
          <w:b/>
          <w:szCs w:val="24"/>
        </w:rPr>
        <w:t>3/1.16/2.2</w:t>
      </w:r>
      <w:r w:rsidRPr="00BF5F5E">
        <w:rPr>
          <w:b/>
          <w:szCs w:val="24"/>
        </w:rPr>
        <w:tab/>
      </w:r>
      <w:proofErr w:type="gramStart"/>
      <w:r w:rsidRPr="00BF5F5E">
        <w:rPr>
          <w:szCs w:val="24"/>
        </w:rPr>
        <w:t>In</w:t>
      </w:r>
      <w:proofErr w:type="gramEnd"/>
      <w:r w:rsidRPr="00BF5F5E">
        <w:rPr>
          <w:szCs w:val="24"/>
        </w:rPr>
        <w:t xml:space="preserve"> regards to </w:t>
      </w:r>
      <w:r w:rsidRPr="00BF5F5E">
        <w:rPr>
          <w:i/>
          <w:iCs/>
          <w:szCs w:val="24"/>
        </w:rPr>
        <w:t xml:space="preserve">resolves </w:t>
      </w:r>
      <w:r w:rsidRPr="00BF5F5E">
        <w:rPr>
          <w:szCs w:val="24"/>
        </w:rPr>
        <w:t>2 of Resolution</w:t>
      </w:r>
      <w:r>
        <w:t xml:space="preserve"> </w:t>
      </w:r>
      <w:r w:rsidRPr="00AE3077">
        <w:rPr>
          <w:b/>
          <w:bCs/>
        </w:rPr>
        <w:t>360 (WRC-12)</w:t>
      </w:r>
    </w:p>
    <w:p w:rsidR="000C3865" w:rsidRPr="00BF5F5E" w:rsidRDefault="000C3865" w:rsidP="000C3865">
      <w:pPr>
        <w:rPr>
          <w:szCs w:val="24"/>
        </w:rPr>
      </w:pPr>
      <w:r w:rsidRPr="00050E20">
        <w:rPr>
          <w:szCs w:val="24"/>
        </w:rPr>
        <w:t>“</w:t>
      </w:r>
      <w:r w:rsidRPr="00BF5F5E">
        <w:rPr>
          <w:color w:val="000000"/>
          <w:szCs w:val="24"/>
          <w:shd w:val="clear" w:color="auto" w:fill="FFFFFF"/>
        </w:rPr>
        <w:t>Increased traffic, the need to adapt to technological changes in the maritime sector (e.g. professional mariners demanding greater access to electronic navigation information), climate change impacts such as fluctuating water levels and the extension of shipping seasons, are expected to place increasing demands on Coast Guard programs.</w:t>
      </w:r>
      <w:r w:rsidRPr="00BF5F5E">
        <w:rPr>
          <w:rStyle w:val="FootnoteReference"/>
          <w:color w:val="000000"/>
          <w:szCs w:val="24"/>
          <w:shd w:val="clear" w:color="auto" w:fill="FFFFFF"/>
        </w:rPr>
        <w:footnoteReference w:id="1"/>
      </w:r>
      <w:r w:rsidRPr="00BF5F5E">
        <w:rPr>
          <w:color w:val="000000"/>
          <w:szCs w:val="24"/>
          <w:shd w:val="clear" w:color="auto" w:fill="FFFFFF"/>
        </w:rPr>
        <w:t>”</w:t>
      </w:r>
    </w:p>
    <w:p w:rsidR="000C3865" w:rsidRPr="00BF5F5E" w:rsidRDefault="000C3865" w:rsidP="000C3865">
      <w:r w:rsidRPr="00BF5F5E">
        <w:t xml:space="preserve">Traditional communication methods (i.e. voice) have shown to be inadequate for the transfer of the information required to improve the safety of navigation in </w:t>
      </w:r>
      <w:proofErr w:type="gramStart"/>
      <w:r w:rsidRPr="00BF5F5E">
        <w:t>adverse  conditions</w:t>
      </w:r>
      <w:proofErr w:type="gramEnd"/>
      <w:r w:rsidRPr="00BF5F5E">
        <w:t>. More information (such as weather, ice charts, status of aids to navigation, water levels and rapidly changes of port status) are required in real-time to improve operational decisions on land and on ship that will lead to safer and more efficient voyages.</w:t>
      </w:r>
    </w:p>
    <w:p w:rsidR="000C3865" w:rsidRDefault="000C3865" w:rsidP="000C3865">
      <w:r w:rsidRPr="00BF5F5E">
        <w:t>In 2009-2010, and as part of an international survey initiative, one Administration consulted mariners and other Departments/Organizations in order to develop a profile of user requirements. Three main topics were addressed: maritime communications, human-machine interface, and technical/operational enhancements. The information collected was used to design an implementation plan adapted to user needs. Results of this survey were shared both nationally and internationally and became the basis for the development of an Administration’s e-Navigation User</w:t>
      </w:r>
      <w:r w:rsidRPr="00BF5F5E">
        <w:noBreakHyphen/>
        <w:t xml:space="preserve">Needs Matrix. This matrix prioritizes the services that are expected to be provided by shore authorities to mariners. It is sub-divided into navigational areas in order to provide the applicable information to the </w:t>
      </w:r>
      <w:proofErr w:type="gramStart"/>
      <w:r w:rsidRPr="00BF5F5E">
        <w:t>appropriate  area</w:t>
      </w:r>
      <w:proofErr w:type="gramEnd"/>
      <w:r w:rsidRPr="00BF5F5E">
        <w:t xml:space="preserve"> without overloading mariners with unnecessary data.</w:t>
      </w:r>
    </w:p>
    <w:p w:rsidR="000C3865" w:rsidRPr="00F97650" w:rsidRDefault="000C3865" w:rsidP="00A25320">
      <w:r w:rsidRPr="00BF5F5E">
        <w:lastRenderedPageBreak/>
        <w:t>Shore authorities have also demonstrated interest in increasing the quantity of information retrieved from ships in real-time (such as voyage information, passenger manifest and pre-arrival reports) in a more efficient way to transmit and process these information as digital information. Similar projects with similar requirements have been initiated around the world such as the Mona Lisa and Mona Lisa2 projects</w:t>
      </w:r>
      <w:r w:rsidRPr="00BF5F5E">
        <w:rPr>
          <w:rStyle w:val="FootnoteReference"/>
        </w:rPr>
        <w:footnoteReference w:id="2"/>
      </w:r>
      <w:r w:rsidRPr="00BF5F5E">
        <w:t xml:space="preserve"> and the </w:t>
      </w:r>
      <w:proofErr w:type="spellStart"/>
      <w:r w:rsidRPr="00BF5F5E">
        <w:t>EfficienSea</w:t>
      </w:r>
      <w:proofErr w:type="spellEnd"/>
      <w:r w:rsidRPr="00BF5F5E">
        <w:t xml:space="preserve"> project</w:t>
      </w:r>
      <w:r w:rsidRPr="00BF5F5E">
        <w:rPr>
          <w:rStyle w:val="FootnoteReference"/>
        </w:rPr>
        <w:footnoteReference w:id="3"/>
      </w:r>
      <w:r w:rsidRPr="00BF5F5E">
        <w:t xml:space="preserve">. As a result of these additional requirements on maritime communications, the channels </w:t>
      </w:r>
      <w:r w:rsidRPr="00BF5F5E">
        <w:rPr>
          <w:lang w:val="en-US"/>
        </w:rPr>
        <w:t>identified by WRC-12 would be used by maritime authorities across the</w:t>
      </w:r>
      <w:r>
        <w:rPr>
          <w:lang w:val="en-US"/>
        </w:rPr>
        <w:t xml:space="preserve"> world to respond to increased data transfer and improve maritime safety and efficiency in the growing maritime environment.</w:t>
      </w:r>
    </w:p>
    <w:p w:rsidR="000C3865" w:rsidRPr="009477F6" w:rsidRDefault="000C3865" w:rsidP="00307ED4">
      <w:pPr>
        <w:pStyle w:val="Heading1"/>
      </w:pPr>
      <w:r>
        <w:t>3</w:t>
      </w:r>
      <w:r w:rsidRPr="009477F6">
        <w:t>/1.</w:t>
      </w:r>
      <w:r>
        <w:t>16</w:t>
      </w:r>
      <w:r w:rsidRPr="009477F6">
        <w:t>/</w:t>
      </w:r>
      <w:r>
        <w:t>3</w:t>
      </w:r>
      <w:r w:rsidRPr="009477F6">
        <w:tab/>
        <w:t>Summary of technical and operational studies</w:t>
      </w:r>
      <w:r>
        <w:t>, including a list of relevant ITU</w:t>
      </w:r>
      <w:r>
        <w:noBreakHyphen/>
        <w:t>R </w:t>
      </w:r>
      <w:r w:rsidRPr="009477F6">
        <w:t>Recommendations</w:t>
      </w:r>
    </w:p>
    <w:p w:rsidR="000C3865" w:rsidRPr="008C66B0" w:rsidRDefault="000C3865" w:rsidP="000C3865">
      <w:pPr>
        <w:rPr>
          <w:i/>
          <w:iCs/>
          <w:color w:val="FF0000"/>
          <w:lang w:eastAsia="zh-CN"/>
        </w:rPr>
      </w:pPr>
      <w:del w:id="15" w:author="RISSONE Christian" w:date="2014-04-02T16:26:00Z">
        <w:r w:rsidRPr="008C66B0" w:rsidDel="00DB1F38">
          <w:rPr>
            <w:rFonts w:hint="eastAsia"/>
            <w:i/>
            <w:iCs/>
            <w:color w:val="FF0000"/>
            <w:lang w:eastAsia="zh-CN"/>
          </w:rPr>
          <w:delText>(Editor</w:delText>
        </w:r>
        <w:r w:rsidRPr="008C66B0" w:rsidDel="00DB1F38">
          <w:rPr>
            <w:i/>
            <w:iCs/>
            <w:color w:val="FF0000"/>
            <w:lang w:eastAsia="zh-CN"/>
          </w:rPr>
          <w:delText>’</w:delText>
        </w:r>
        <w:r w:rsidRPr="008C66B0" w:rsidDel="00DB1F38">
          <w:rPr>
            <w:rFonts w:hint="eastAsia"/>
            <w:i/>
            <w:iCs/>
            <w:color w:val="FF0000"/>
            <w:lang w:eastAsia="zh-CN"/>
          </w:rPr>
          <w:delText xml:space="preserve">s note: </w:delText>
        </w:r>
        <w:r w:rsidRPr="008C66B0" w:rsidDel="00DB1F38">
          <w:rPr>
            <w:i/>
            <w:iCs/>
            <w:color w:val="FF0000"/>
            <w:lang w:eastAsia="zh-CN"/>
          </w:rPr>
          <w:delText>A</w:delText>
        </w:r>
        <w:r w:rsidRPr="008C66B0" w:rsidDel="00DB1F38">
          <w:rPr>
            <w:rFonts w:hint="eastAsia"/>
            <w:i/>
            <w:iCs/>
            <w:color w:val="FF0000"/>
            <w:lang w:eastAsia="zh-CN"/>
          </w:rPr>
          <w:delText>dministrations are encouraged to contribute to the development of studies below.)</w:delText>
        </w:r>
      </w:del>
    </w:p>
    <w:p w:rsidR="000C3865" w:rsidRPr="009A62D2" w:rsidRDefault="000C3865" w:rsidP="000332DA">
      <w:pPr>
        <w:pStyle w:val="Heading2"/>
        <w:rPr>
          <w:lang w:eastAsia="ja-JP"/>
        </w:rPr>
      </w:pPr>
      <w:r w:rsidRPr="009A62D2">
        <w:t>3/1.16/3.1</w:t>
      </w:r>
      <w:r w:rsidRPr="009A62D2">
        <w:tab/>
      </w:r>
      <w:r>
        <w:t>VHF data link</w:t>
      </w:r>
      <w:r w:rsidRPr="007F4E98">
        <w:t xml:space="preserve"> loading</w:t>
      </w:r>
    </w:p>
    <w:p w:rsidR="000C3865" w:rsidRDefault="000C3865" w:rsidP="000C3865">
      <w:pPr>
        <w:rPr>
          <w:lang w:eastAsia="ja-JP"/>
        </w:rPr>
      </w:pPr>
      <w:r>
        <w:rPr>
          <w:lang w:eastAsia="ja-JP"/>
        </w:rPr>
        <w:t>Draft new Report ITU-R M.[AIS VDL Loading] includes studies by Administrations on AIS VDL loading which indicates that increased loading in high traffic areas is nearing or has already exceeded the critical limiting factor of 50%. For example (three examples):</w:t>
      </w:r>
    </w:p>
    <w:p w:rsidR="000C3865" w:rsidRDefault="000C3865" w:rsidP="000C3865">
      <w:pPr>
        <w:rPr>
          <w:lang w:eastAsia="ja-JP"/>
        </w:rPr>
      </w:pPr>
      <w:r>
        <w:rPr>
          <w:lang w:eastAsia="ja-JP"/>
        </w:rPr>
        <w:t xml:space="preserve">A 2008 study in the area of Tokyo bay showed that 27.4% of AIS slots were used. In 2012 the loads of 38% were reached. This 10% increase within 4 years shows that </w:t>
      </w:r>
      <w:r>
        <w:rPr>
          <w:rFonts w:hint="eastAsia"/>
          <w:lang w:eastAsia="zh-CN"/>
        </w:rPr>
        <w:t xml:space="preserve">in Japan </w:t>
      </w:r>
      <w:r>
        <w:rPr>
          <w:lang w:eastAsia="ja-JP"/>
        </w:rPr>
        <w:t xml:space="preserve">the limiting factor of 50% as noted in IALA Recommendation A-124 RR Appendix </w:t>
      </w:r>
      <w:r w:rsidRPr="006478F8">
        <w:rPr>
          <w:b/>
          <w:bCs/>
          <w:lang w:eastAsia="ja-JP"/>
        </w:rPr>
        <w:t>18</w:t>
      </w:r>
      <w:r>
        <w:rPr>
          <w:lang w:eastAsia="ja-JP"/>
        </w:rPr>
        <w:t xml:space="preserve"> “VDL Loading Management” could be reached quite soon.</w:t>
      </w:r>
    </w:p>
    <w:p w:rsidR="000C3865" w:rsidRDefault="000C3865" w:rsidP="000C3865">
      <w:pPr>
        <w:rPr>
          <w:lang w:eastAsia="ja-JP"/>
        </w:rPr>
      </w:pPr>
      <w:r>
        <w:rPr>
          <w:lang w:eastAsia="ja-JP"/>
        </w:rPr>
        <w:t>A December 2012 study by the United States indicates that AIS VDL loading already exceeds the 50% critical limit on some of its Nationwide AIS sites and is as high as 133% in the Northern Gulf of Mexico.</w:t>
      </w:r>
    </w:p>
    <w:p w:rsidR="000C3865" w:rsidRDefault="000C3865" w:rsidP="000C3865">
      <w:pPr>
        <w:rPr>
          <w:lang w:eastAsia="ja-JP"/>
        </w:rPr>
      </w:pPr>
      <w:r>
        <w:rPr>
          <w:lang w:eastAsia="ja-JP"/>
        </w:rPr>
        <w:t xml:space="preserve">A January 2013 study by Korea for the port of Busan indicates that AIS VDL loading already exceeds 40%, is growing, and is expected to reach the critical limit of 50% in the foreseeable future. This report on this study proposes as a solution that two additional channels be designated for AIS ASM messages, recommending the upper legs of RR Appendix </w:t>
      </w:r>
      <w:r w:rsidRPr="006478F8">
        <w:rPr>
          <w:b/>
          <w:bCs/>
          <w:lang w:eastAsia="ja-JP"/>
        </w:rPr>
        <w:t>18</w:t>
      </w:r>
      <w:r>
        <w:rPr>
          <w:lang w:eastAsia="ja-JP"/>
        </w:rPr>
        <w:t xml:space="preserve"> duplex channels 27 and 28.</w:t>
      </w:r>
    </w:p>
    <w:p w:rsidR="000C3865" w:rsidRDefault="000C3865" w:rsidP="000C3865">
      <w:pPr>
        <w:rPr>
          <w:lang w:eastAsia="ja-JP"/>
        </w:rPr>
      </w:pPr>
      <w:r>
        <w:rPr>
          <w:lang w:eastAsia="ja-JP"/>
        </w:rPr>
        <w:t>A May 2013 liaison statement from IALA on AIS VDL loading reports that loading is already dangerously high in high traffic areas around the world and that the proposed solution to the problem of AIS VDL loading is to move all non-navigation AIS messages to two additional channels specifically designated as ASM1 and ASM2 and that these channels be the upper legs of the Appendix 18 duplex channels 27 and 28.</w:t>
      </w:r>
    </w:p>
    <w:p w:rsidR="000C3865" w:rsidRDefault="000C3865" w:rsidP="000C3865">
      <w:pPr>
        <w:rPr>
          <w:lang w:eastAsia="zh-CN"/>
        </w:rPr>
      </w:pPr>
      <w:r>
        <w:rPr>
          <w:lang w:eastAsia="zh-CN"/>
        </w:rPr>
        <w:t>A</w:t>
      </w:r>
      <w:r>
        <w:rPr>
          <w:rFonts w:hint="eastAsia"/>
          <w:lang w:eastAsia="zh-CN"/>
        </w:rPr>
        <w:t xml:space="preserve"> preliminary study conducted in China in the middle of 2012 showed the occupancy rate of AIS 1 and AIS 2 frequencies was in average about 30% in some of the high traffic area such as Shanghai port and </w:t>
      </w:r>
      <w:proofErr w:type="spellStart"/>
      <w:r>
        <w:rPr>
          <w:rFonts w:hint="eastAsia"/>
          <w:lang w:eastAsia="zh-CN"/>
        </w:rPr>
        <w:t>Bohai</w:t>
      </w:r>
      <w:proofErr w:type="spellEnd"/>
      <w:r>
        <w:rPr>
          <w:rFonts w:hint="eastAsia"/>
          <w:lang w:eastAsia="zh-CN"/>
        </w:rPr>
        <w:t xml:space="preserve"> Bay. </w:t>
      </w:r>
      <w:r>
        <w:rPr>
          <w:lang w:eastAsia="zh-CN"/>
        </w:rPr>
        <w:t>I</w:t>
      </w:r>
      <w:r>
        <w:rPr>
          <w:rFonts w:hint="eastAsia"/>
          <w:lang w:eastAsia="zh-CN"/>
        </w:rPr>
        <w:t>n rush hours, the occupancy might reach up to 40%.</w:t>
      </w:r>
      <w:r w:rsidRPr="006917FB">
        <w:rPr>
          <w:rFonts w:hint="eastAsia"/>
          <w:lang w:eastAsia="ja-JP"/>
        </w:rPr>
        <w:t xml:space="preserve"> </w:t>
      </w:r>
      <w:r w:rsidRPr="00D05755">
        <w:rPr>
          <w:rFonts w:hint="eastAsia"/>
          <w:lang w:eastAsia="ja-JP"/>
        </w:rPr>
        <w:t xml:space="preserve">These data indicates </w:t>
      </w:r>
      <w:r w:rsidRPr="00D05755">
        <w:rPr>
          <w:lang w:eastAsia="ja-JP"/>
        </w:rPr>
        <w:t xml:space="preserve">the necessity </w:t>
      </w:r>
      <w:r w:rsidRPr="00D05755">
        <w:rPr>
          <w:rFonts w:hint="eastAsia"/>
          <w:lang w:eastAsia="ja-JP"/>
        </w:rPr>
        <w:t>of additional channels for the AIS.</w:t>
      </w:r>
    </w:p>
    <w:p w:rsidR="000C3865" w:rsidRPr="00705604" w:rsidRDefault="000C3865" w:rsidP="000C3865">
      <w:pPr>
        <w:rPr>
          <w:i/>
          <w:iCs/>
          <w:color w:val="FF0000"/>
          <w:lang w:eastAsia="ja-JP"/>
        </w:rPr>
      </w:pPr>
      <w:del w:id="16" w:author="RISSONE Christian" w:date="2014-04-02T16:26:00Z">
        <w:r w:rsidRPr="00705604" w:rsidDel="00DB1F38">
          <w:rPr>
            <w:i/>
            <w:iCs/>
            <w:color w:val="FF0000"/>
            <w:lang w:eastAsia="ja-JP"/>
          </w:rPr>
          <w:delText>(</w:delText>
        </w:r>
        <w:r w:rsidRPr="00705604" w:rsidDel="00DB1F38">
          <w:rPr>
            <w:rFonts w:hint="eastAsia"/>
            <w:i/>
            <w:iCs/>
            <w:color w:val="FF0000"/>
            <w:lang w:eastAsia="zh-CN"/>
          </w:rPr>
          <w:delText>Editor</w:delText>
        </w:r>
        <w:r w:rsidRPr="00705604" w:rsidDel="00DB1F38">
          <w:rPr>
            <w:i/>
            <w:iCs/>
            <w:color w:val="FF0000"/>
            <w:lang w:eastAsia="zh-CN"/>
          </w:rPr>
          <w:delText>’</w:delText>
        </w:r>
        <w:r w:rsidRPr="00705604" w:rsidDel="00DB1F38">
          <w:rPr>
            <w:rFonts w:hint="eastAsia"/>
            <w:i/>
            <w:iCs/>
            <w:color w:val="FF0000"/>
            <w:lang w:eastAsia="zh-CN"/>
          </w:rPr>
          <w:delText xml:space="preserve">s note: </w:delText>
        </w:r>
        <w:r w:rsidRPr="00705604" w:rsidDel="00DB1F38">
          <w:rPr>
            <w:i/>
            <w:iCs/>
            <w:color w:val="FF0000"/>
            <w:lang w:eastAsia="ja-JP"/>
          </w:rPr>
          <w:delText>Administration</w:delText>
        </w:r>
        <w:r w:rsidDel="00DB1F38">
          <w:rPr>
            <w:i/>
            <w:iCs/>
            <w:color w:val="FF0000"/>
            <w:lang w:eastAsia="ja-JP"/>
          </w:rPr>
          <w:delText>s</w:delText>
        </w:r>
        <w:r w:rsidRPr="00705604" w:rsidDel="00DB1F38">
          <w:rPr>
            <w:i/>
            <w:iCs/>
            <w:color w:val="FF0000"/>
            <w:lang w:eastAsia="ja-JP"/>
          </w:rPr>
          <w:delText xml:space="preserve"> are encouraged to contribute on the VDL loading problem</w:delText>
        </w:r>
        <w:r w:rsidDel="00DB1F38">
          <w:rPr>
            <w:i/>
            <w:iCs/>
            <w:color w:val="FF0000"/>
            <w:lang w:eastAsia="ja-JP"/>
          </w:rPr>
          <w:delText>.</w:delText>
        </w:r>
        <w:r w:rsidRPr="00705604" w:rsidDel="00DB1F38">
          <w:rPr>
            <w:i/>
            <w:iCs/>
            <w:color w:val="FF0000"/>
            <w:lang w:eastAsia="ja-JP"/>
          </w:rPr>
          <w:delText>)</w:delText>
        </w:r>
      </w:del>
    </w:p>
    <w:p w:rsidR="000C3865" w:rsidRPr="00905B3A" w:rsidRDefault="000C3865" w:rsidP="000332DA">
      <w:pPr>
        <w:pStyle w:val="Heading2"/>
      </w:pPr>
      <w:r w:rsidRPr="00905B3A">
        <w:t>3/1.16/3.2</w:t>
      </w:r>
      <w:r w:rsidRPr="00905B3A">
        <w:tab/>
      </w:r>
      <w:r>
        <w:t xml:space="preserve">Background of the VHF data exchange </w:t>
      </w:r>
      <w:r w:rsidRPr="007F4E98">
        <w:t>concept</w:t>
      </w:r>
    </w:p>
    <w:p w:rsidR="000C3865" w:rsidRPr="00BF5F5E" w:rsidRDefault="000C3865" w:rsidP="000C3865">
      <w:pPr>
        <w:rPr>
          <w:i/>
          <w:color w:val="FF0000"/>
          <w:lang w:val="en-US" w:eastAsia="zh-CN"/>
        </w:rPr>
      </w:pPr>
      <w:del w:id="17" w:author="RISSONE Christian" w:date="2014-04-02T16:26:00Z">
        <w:r w:rsidRPr="00705604" w:rsidDel="00DB1F38">
          <w:rPr>
            <w:rFonts w:hint="eastAsia"/>
            <w:i/>
            <w:color w:val="FF0000"/>
            <w:lang w:val="en-US" w:eastAsia="zh-CN"/>
          </w:rPr>
          <w:delText>(Editor</w:delText>
        </w:r>
        <w:r w:rsidRPr="00705604" w:rsidDel="00DB1F38">
          <w:rPr>
            <w:i/>
            <w:color w:val="FF0000"/>
            <w:lang w:val="en-US" w:eastAsia="zh-CN"/>
          </w:rPr>
          <w:delText>’</w:delText>
        </w:r>
        <w:r w:rsidRPr="00705604" w:rsidDel="00DB1F38">
          <w:rPr>
            <w:rFonts w:hint="eastAsia"/>
            <w:i/>
            <w:color w:val="FF0000"/>
            <w:lang w:val="en-US" w:eastAsia="zh-CN"/>
          </w:rPr>
          <w:delText xml:space="preserve">s note: the concept was </w:delText>
        </w:r>
        <w:r w:rsidRPr="00705604" w:rsidDel="00DB1F38">
          <w:rPr>
            <w:i/>
            <w:color w:val="FF0000"/>
            <w:lang w:val="en-US" w:eastAsia="zh-CN"/>
          </w:rPr>
          <w:delText xml:space="preserve">originally </w:delText>
        </w:r>
        <w:r w:rsidRPr="00705604" w:rsidDel="00DB1F38">
          <w:rPr>
            <w:rFonts w:hint="eastAsia"/>
            <w:i/>
            <w:color w:val="FF0000"/>
            <w:lang w:val="en-US" w:eastAsia="zh-CN"/>
          </w:rPr>
          <w:delText xml:space="preserve">based on </w:delText>
        </w:r>
        <w:r w:rsidRPr="00705604" w:rsidDel="00DB1F38">
          <w:rPr>
            <w:i/>
            <w:color w:val="FF0000"/>
            <w:lang w:val="en-US" w:eastAsia="zh-CN"/>
          </w:rPr>
          <w:delText xml:space="preserve">Document </w:delText>
        </w:r>
        <w:r w:rsidR="00CC3144" w:rsidDel="00DB1F38">
          <w:fldChar w:fldCharType="begin"/>
        </w:r>
        <w:r w:rsidR="00CC3144" w:rsidDel="00DB1F38">
          <w:delInstrText xml:space="preserve"> HYPERLINK "http://www.itu.int/md/R07-WP5B-C-0106/en" </w:delInstrText>
        </w:r>
        <w:r w:rsidR="00CC3144" w:rsidDel="00DB1F38">
          <w:fldChar w:fldCharType="separate"/>
        </w:r>
        <w:r w:rsidRPr="00A25320" w:rsidDel="00DB1F38">
          <w:rPr>
            <w:rStyle w:val="Hyperlink"/>
            <w:rFonts w:hint="eastAsia"/>
            <w:i/>
            <w:color w:val="FF0000"/>
            <w:lang w:val="en-US" w:eastAsia="zh-CN"/>
          </w:rPr>
          <w:delText>5B/106</w:delText>
        </w:r>
        <w:r w:rsidR="00CC3144" w:rsidDel="00DB1F38">
          <w:rPr>
            <w:rStyle w:val="Hyperlink"/>
            <w:i/>
            <w:color w:val="FF0000"/>
            <w:lang w:val="en-US" w:eastAsia="zh-CN"/>
          </w:rPr>
          <w:fldChar w:fldCharType="end"/>
        </w:r>
        <w:r w:rsidRPr="00A63146" w:rsidDel="00DB1F38">
          <w:rPr>
            <w:rStyle w:val="Hyperlink"/>
            <w:i/>
            <w:color w:val="FF0000"/>
            <w:u w:val="none"/>
            <w:lang w:val="en-US" w:eastAsia="zh-CN"/>
          </w:rPr>
          <w:delText xml:space="preserve"> and is further developed in </w:delText>
        </w:r>
        <w:r w:rsidRPr="00BF5F5E" w:rsidDel="00DB1F38">
          <w:rPr>
            <w:rStyle w:val="Hyperlink"/>
            <w:i/>
            <w:color w:val="FF0000"/>
            <w:u w:val="none"/>
            <w:lang w:val="en-US" w:eastAsia="zh-CN"/>
          </w:rPr>
          <w:delText xml:space="preserve">Document </w:delText>
        </w:r>
        <w:r w:rsidR="00CC3144" w:rsidDel="00DB1F38">
          <w:fldChar w:fldCharType="begin"/>
        </w:r>
        <w:r w:rsidR="00CC3144" w:rsidDel="00DB1F38">
          <w:delInstrText xml:space="preserve"> HYPERLINK "http://www.itu.int/md/R12-WP5B-C-0239/en" </w:delInstrText>
        </w:r>
        <w:r w:rsidR="00CC3144" w:rsidDel="00DB1F38">
          <w:fldChar w:fldCharType="separate"/>
        </w:r>
        <w:r w:rsidRPr="00A25320" w:rsidDel="00DB1F38">
          <w:rPr>
            <w:rStyle w:val="Hyperlink"/>
            <w:i/>
            <w:lang w:val="en-US" w:eastAsia="zh-CN"/>
          </w:rPr>
          <w:delText>5B/239</w:delText>
        </w:r>
        <w:r w:rsidR="00CC3144" w:rsidDel="00DB1F38">
          <w:rPr>
            <w:rStyle w:val="Hyperlink"/>
            <w:i/>
            <w:lang w:val="en-US" w:eastAsia="zh-CN"/>
          </w:rPr>
          <w:fldChar w:fldCharType="end"/>
        </w:r>
        <w:r w:rsidRPr="00BF5F5E" w:rsidDel="00DB1F38">
          <w:rPr>
            <w:rFonts w:hint="eastAsia"/>
            <w:i/>
            <w:color w:val="FF0000"/>
            <w:lang w:val="en-US" w:eastAsia="zh-CN"/>
          </w:rPr>
          <w:delText>.)</w:delText>
        </w:r>
      </w:del>
    </w:p>
    <w:p w:rsidR="000C3865" w:rsidRPr="00BF5F5E" w:rsidRDefault="000C3865" w:rsidP="000C3865">
      <w:pPr>
        <w:rPr>
          <w:lang w:val="en-US"/>
        </w:rPr>
      </w:pPr>
      <w:r w:rsidRPr="00BF5F5E">
        <w:rPr>
          <w:lang w:val="en-US"/>
        </w:rPr>
        <w:lastRenderedPageBreak/>
        <w:t>This concept addresses both the terrestrial and satellite component.  The main ideas that drive the VHF data exchange (VDE) concept are:</w:t>
      </w:r>
    </w:p>
    <w:p w:rsidR="000C3865" w:rsidRPr="00BF5F5E" w:rsidRDefault="000C3865" w:rsidP="000C3865">
      <w:pPr>
        <w:pStyle w:val="enumlev1"/>
        <w:rPr>
          <w:lang w:val="en-US"/>
        </w:rPr>
      </w:pPr>
      <w:r w:rsidRPr="00BF5F5E">
        <w:rPr>
          <w:lang w:val="en-US"/>
        </w:rPr>
        <w:t>–</w:t>
      </w:r>
      <w:r w:rsidRPr="00BF5F5E">
        <w:rPr>
          <w:lang w:val="en-US"/>
        </w:rPr>
        <w:tab/>
        <w:t>Protection of the integrity of the AIS VDL</w:t>
      </w:r>
    </w:p>
    <w:p w:rsidR="000C3865" w:rsidRDefault="000C3865" w:rsidP="000C3865">
      <w:pPr>
        <w:pStyle w:val="enumlev1"/>
      </w:pPr>
      <w:r w:rsidRPr="00BF5F5E">
        <w:tab/>
        <w:t xml:space="preserve">AIS 1 and AIS 2 should be reserved for “Navigation Safety/Collision Avoidance” purposes (as a SOLAS requirement) and therefore the ASM and other “non-critical communications” should be moved to new channels of RR Appendix </w:t>
      </w:r>
      <w:r w:rsidRPr="00BF5F5E">
        <w:rPr>
          <w:b/>
          <w:bCs/>
        </w:rPr>
        <w:t>18</w:t>
      </w:r>
      <w:r w:rsidRPr="00BF5F5E">
        <w:t xml:space="preserve"> to avoid deleterious loading of the AIS VDL. This problem increases as more different types of equipment using AIS technology are developed, more vessels are equipped and more AIS applications are developed and implemented. Among the channels identified by WRC-12 the channels 2027 and 2028 which are the upper legs of the duplex channels 27 and 28, are the suitable candidates for these new applications using AIS technology. </w:t>
      </w:r>
      <w:r w:rsidRPr="006A4A9B">
        <w:rPr>
          <w:lang w:val="en-US"/>
        </w:rPr>
        <w:t xml:space="preserve"> </w:t>
      </w:r>
      <w:r w:rsidRPr="00BF5F5E">
        <w:rPr>
          <w:lang w:val="en-US"/>
        </w:rPr>
        <w:t xml:space="preserve">Another option for candidate </w:t>
      </w:r>
      <w:proofErr w:type="gramStart"/>
      <w:r w:rsidRPr="00BF5F5E">
        <w:rPr>
          <w:lang w:val="en-US"/>
        </w:rPr>
        <w:t>ASM  channels</w:t>
      </w:r>
      <w:proofErr w:type="gramEnd"/>
      <w:r w:rsidRPr="00BF5F5E">
        <w:rPr>
          <w:lang w:val="en-US"/>
        </w:rPr>
        <w:t xml:space="preserve"> is simplex channels 87 and 88 which were also identified at the WRC-12.</w:t>
      </w:r>
    </w:p>
    <w:p w:rsidR="000C3865" w:rsidRPr="002D1CE5" w:rsidRDefault="000C3865" w:rsidP="000C3865">
      <w:pPr>
        <w:pStyle w:val="enumlev1"/>
        <w:rPr>
          <w:lang w:val="en-US"/>
        </w:rPr>
      </w:pPr>
      <w:r>
        <w:rPr>
          <w:lang w:val="en-US"/>
        </w:rPr>
        <w:t>–</w:t>
      </w:r>
      <w:r>
        <w:rPr>
          <w:lang w:val="en-US"/>
        </w:rPr>
        <w:tab/>
      </w:r>
      <w:r w:rsidRPr="002D1CE5">
        <w:rPr>
          <w:lang w:val="en-US"/>
        </w:rPr>
        <w:t>Increased visibility (capability to see more ships on the AIS VDL on high loading)</w:t>
      </w:r>
      <w:r>
        <w:rPr>
          <w:lang w:val="en-US"/>
        </w:rPr>
        <w:t>.</w:t>
      </w:r>
    </w:p>
    <w:p w:rsidR="000C3865" w:rsidRPr="002D1CE5" w:rsidRDefault="000C3865" w:rsidP="000C3865">
      <w:pPr>
        <w:pStyle w:val="enumlev1"/>
      </w:pPr>
      <w:r>
        <w:tab/>
      </w:r>
      <w:r w:rsidRPr="002D1CE5">
        <w:t>AIS 1 and AIS 2 can support more load (future expansion) without a reduction in range if “non-critical communications” are moved to the new channels.</w:t>
      </w:r>
    </w:p>
    <w:p w:rsidR="000C3865" w:rsidRPr="002D1CE5" w:rsidRDefault="000C3865" w:rsidP="000C3865">
      <w:pPr>
        <w:pStyle w:val="enumlev1"/>
      </w:pPr>
      <w:r>
        <w:t>–</w:t>
      </w:r>
      <w:r>
        <w:tab/>
      </w:r>
      <w:r w:rsidRPr="002D1CE5">
        <w:t>Improved communications capacity</w:t>
      </w:r>
      <w:r>
        <w:t>.</w:t>
      </w:r>
    </w:p>
    <w:p w:rsidR="000C3865" w:rsidRPr="002D1CE5" w:rsidRDefault="000C3865" w:rsidP="000C3865">
      <w:pPr>
        <w:pStyle w:val="enumlev1"/>
      </w:pPr>
      <w:r>
        <w:tab/>
      </w:r>
      <w:r w:rsidRPr="002D1CE5">
        <w:t>The new channels provide opportunity for more capacity, efficiency and a more robust communications system to support new application.</w:t>
      </w:r>
    </w:p>
    <w:p w:rsidR="000C3865" w:rsidRPr="002D1CE5" w:rsidRDefault="000C3865" w:rsidP="000C3865">
      <w:pPr>
        <w:pStyle w:val="enumlev1"/>
      </w:pPr>
      <w:r>
        <w:t>–</w:t>
      </w:r>
      <w:r w:rsidRPr="002D1CE5">
        <w:tab/>
        <w:t>Efficient use of the spectrum for c</w:t>
      </w:r>
      <w:r>
        <w:t>ommunications (vs. Navigation).</w:t>
      </w:r>
    </w:p>
    <w:p w:rsidR="000C3865" w:rsidRPr="006428D3" w:rsidRDefault="000C3865" w:rsidP="000C3865">
      <w:pPr>
        <w:pStyle w:val="enumlev1"/>
      </w:pPr>
      <w:r>
        <w:tab/>
      </w:r>
      <w:r w:rsidRPr="002D1CE5">
        <w:t>9.6 kbps GMSK modulation and a special network pr</w:t>
      </w:r>
      <w:r>
        <w:t>otocol were chosen for AIS as a </w:t>
      </w:r>
      <w:r w:rsidRPr="002D1CE5">
        <w:t>“safety of navigation system”. But for “communications” purposes, Rec</w:t>
      </w:r>
      <w:r>
        <w:t>ommendation</w:t>
      </w:r>
      <w:r w:rsidRPr="002D1CE5">
        <w:t xml:space="preserve"> ITU-R M.1842-1 provides more efficient system options; for example, where a multi-</w:t>
      </w:r>
      <w:r w:rsidRPr="006428D3">
        <w:t>slot AIS binary message can be reduced to 1-slot. In addition, the network protocol can be designed specifically for communications so that an AIS ASM can be transmitted with much better confidence of reception.</w:t>
      </w:r>
    </w:p>
    <w:p w:rsidR="000C3865" w:rsidRPr="006428D3" w:rsidRDefault="000C3865" w:rsidP="000C3865">
      <w:pPr>
        <w:rPr>
          <w:lang w:val="en-US"/>
        </w:rPr>
      </w:pPr>
      <w:r w:rsidRPr="006A4A9B">
        <w:rPr>
          <w:lang w:val="en-US"/>
        </w:rPr>
        <w:t xml:space="preserve">As this agenda item addresses both the terrestrial and satellite components, some channels have been identified for communications between the satellite and the ship. These channels are part of RR Appendix </w:t>
      </w:r>
      <w:r w:rsidRPr="006A4A9B">
        <w:rPr>
          <w:b/>
          <w:bCs/>
          <w:lang w:val="en-US"/>
        </w:rPr>
        <w:t>18.</w:t>
      </w:r>
    </w:p>
    <w:p w:rsidR="000C3865" w:rsidRPr="006428D3" w:rsidRDefault="000C3865" w:rsidP="000332DA">
      <w:pPr>
        <w:pStyle w:val="Heading2"/>
        <w:rPr>
          <w:lang w:val="en-US"/>
        </w:rPr>
      </w:pPr>
      <w:r w:rsidRPr="006428D3">
        <w:rPr>
          <w:szCs w:val="24"/>
        </w:rPr>
        <w:t>3/1.16/3.3</w:t>
      </w:r>
      <w:r w:rsidRPr="006428D3">
        <w:rPr>
          <w:szCs w:val="24"/>
        </w:rPr>
        <w:tab/>
        <w:t xml:space="preserve">VHF data exchange system </w:t>
      </w:r>
      <w:r w:rsidRPr="006428D3">
        <w:rPr>
          <w:lang w:val="en-US"/>
        </w:rPr>
        <w:t>integrates functions of automatic identification system, application specific messages and VHF data exchange</w:t>
      </w:r>
    </w:p>
    <w:p w:rsidR="000C3865" w:rsidRPr="006428D3" w:rsidRDefault="000C3865" w:rsidP="000C3865">
      <w:pPr>
        <w:rPr>
          <w:i/>
          <w:iCs/>
          <w:lang w:eastAsia="zh-CN"/>
        </w:rPr>
      </w:pPr>
      <w:r w:rsidRPr="006428D3">
        <w:rPr>
          <w:i/>
          <w:iCs/>
          <w:lang w:eastAsia="ja-JP"/>
        </w:rPr>
        <w:t>(</w:t>
      </w:r>
      <w:r w:rsidRPr="006428D3">
        <w:rPr>
          <w:i/>
          <w:iCs/>
          <w:lang w:eastAsia="zh-CN"/>
        </w:rPr>
        <w:t xml:space="preserve">Editor’s note: In </w:t>
      </w:r>
      <w:r w:rsidRPr="006A4A9B">
        <w:rPr>
          <w:i/>
          <w:iCs/>
          <w:lang w:eastAsia="zh-CN"/>
        </w:rPr>
        <w:t>November</w:t>
      </w:r>
      <w:r w:rsidRPr="006428D3">
        <w:rPr>
          <w:i/>
          <w:iCs/>
          <w:lang w:eastAsia="zh-CN"/>
        </w:rPr>
        <w:t xml:space="preserve"> 2013 the frequency/channel arrangement is under discussion and has to be reedited after agreement.)</w:t>
      </w:r>
    </w:p>
    <w:p w:rsidR="000C3865" w:rsidRDefault="000C3865" w:rsidP="000C3865">
      <w:pPr>
        <w:rPr>
          <w:lang w:val="en-US"/>
        </w:rPr>
      </w:pPr>
      <w:r w:rsidRPr="006428D3">
        <w:rPr>
          <w:lang w:val="en-US"/>
        </w:rPr>
        <w:t>VHF data exchange system (VDES) considers</w:t>
      </w:r>
      <w:r>
        <w:rPr>
          <w:lang w:val="en-US"/>
        </w:rPr>
        <w:t xml:space="preserve"> both WRC-15 agenda item 1.16 and WRC-12 revisions to RR Appendix </w:t>
      </w:r>
      <w:r w:rsidRPr="00A63146">
        <w:rPr>
          <w:b/>
          <w:bCs/>
          <w:lang w:val="en-US"/>
        </w:rPr>
        <w:t>18</w:t>
      </w:r>
      <w:r>
        <w:rPr>
          <w:lang w:val="en-US"/>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Pr>
          <w:lang w:val="en-US"/>
        </w:rPr>
        <w:noBreakHyphen/>
        <w:t xml:space="preserve">R M.1842 (which describes </w:t>
      </w:r>
      <w:ins w:id="18" w:author="Plenary Room" w:date="2014-04-01T14:30:00Z">
        <w:r w:rsidR="00BC1D56">
          <w:rPr>
            <w:lang w:val="en-US"/>
          </w:rPr>
          <w:t xml:space="preserve">various VHF data systems which could be used for terrestrial </w:t>
        </w:r>
      </w:ins>
      <w:r>
        <w:rPr>
          <w:lang w:val="en-US"/>
        </w:rPr>
        <w:t>VDE). The VDES integrates the functions of AIS, ASM and VDE and includes the channels used for these functions. An arrangement of the globally available channels and usage is shown in Table 1.</w:t>
      </w:r>
    </w:p>
    <w:p w:rsidR="000C3865" w:rsidRPr="000818C3" w:rsidRDefault="000C3865" w:rsidP="000C3865">
      <w:pPr>
        <w:pStyle w:val="TableNo"/>
        <w:rPr>
          <w:lang w:val="en-US"/>
        </w:rPr>
      </w:pPr>
      <w:r w:rsidRPr="00705604">
        <w:rPr>
          <w:lang w:val="en-US"/>
        </w:rPr>
        <w:lastRenderedPageBreak/>
        <w:t>Table 1</w:t>
      </w:r>
    </w:p>
    <w:p w:rsidR="000C3865" w:rsidRPr="004718CF" w:rsidRDefault="000C3865" w:rsidP="000C3865">
      <w:pPr>
        <w:pStyle w:val="Tabletitle"/>
        <w:rPr>
          <w:lang w:val="en-US"/>
        </w:rPr>
      </w:pPr>
      <w:r w:rsidRPr="004718CF">
        <w:rPr>
          <w:lang w:val="en-US"/>
        </w:rPr>
        <w:t xml:space="preserve">Appendix 18 channels and frequencies for </w:t>
      </w:r>
      <w:r>
        <w:rPr>
          <w:lang w:val="en-US"/>
        </w:rPr>
        <w:t>the VHF data exchange system</w:t>
      </w:r>
      <w:r w:rsidRPr="004718CF">
        <w:rPr>
          <w:lang w:val="en-US"/>
        </w:rPr>
        <w:t xml:space="preserve">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4"/>
        <w:gridCol w:w="2671"/>
        <w:gridCol w:w="2674"/>
        <w:gridCol w:w="106"/>
      </w:tblGrid>
      <w:tr w:rsidR="000C3865" w:rsidRPr="00C27858" w:rsidTr="006A4A9B">
        <w:trPr>
          <w:trHeight w:val="408"/>
          <w:jc w:val="center"/>
        </w:trPr>
        <w:tc>
          <w:tcPr>
            <w:tcW w:w="3862" w:type="dxa"/>
            <w:vMerge w:val="restart"/>
            <w:shd w:val="clear" w:color="auto" w:fill="E9EDF4"/>
            <w:tcMar>
              <w:top w:w="15" w:type="dxa"/>
              <w:left w:w="93" w:type="dxa"/>
              <w:bottom w:w="0" w:type="dxa"/>
              <w:right w:w="93" w:type="dxa"/>
            </w:tcMar>
            <w:vAlign w:val="center"/>
          </w:tcPr>
          <w:p w:rsidR="000C3865" w:rsidRPr="00C27858" w:rsidRDefault="000C3865" w:rsidP="000332DA">
            <w:pPr>
              <w:pStyle w:val="Tablehead"/>
              <w:rPr>
                <w:lang w:val="en-US"/>
              </w:rPr>
            </w:pPr>
            <w:r w:rsidRPr="00C27858">
              <w:t xml:space="preserve">Channel number in </w:t>
            </w:r>
            <w:r>
              <w:t xml:space="preserve">RR </w:t>
            </w:r>
            <w:r w:rsidRPr="00C27858">
              <w:t>Appendix 18</w:t>
            </w:r>
          </w:p>
        </w:tc>
        <w:tc>
          <w:tcPr>
            <w:tcW w:w="5403" w:type="dxa"/>
            <w:gridSpan w:val="3"/>
            <w:shd w:val="clear" w:color="auto" w:fill="E9EDF4"/>
            <w:tcMar>
              <w:top w:w="15" w:type="dxa"/>
              <w:left w:w="93" w:type="dxa"/>
              <w:bottom w:w="0" w:type="dxa"/>
              <w:right w:w="93" w:type="dxa"/>
            </w:tcMar>
            <w:vAlign w:val="center"/>
          </w:tcPr>
          <w:p w:rsidR="000C3865" w:rsidRPr="00C27858" w:rsidRDefault="000C3865" w:rsidP="000332DA">
            <w:pPr>
              <w:pStyle w:val="Tablehead"/>
              <w:rPr>
                <w:lang w:val="en-US"/>
              </w:rPr>
            </w:pPr>
            <w:r w:rsidRPr="00C27858">
              <w:t>Transmitting frequencies (MHz) for ship and coast stations</w:t>
            </w:r>
          </w:p>
        </w:tc>
      </w:tr>
      <w:tr w:rsidR="000C3865" w:rsidRPr="00C27858" w:rsidTr="001D3919">
        <w:tblPrEx>
          <w:tblCellMar>
            <w:left w:w="108" w:type="dxa"/>
            <w:right w:w="108" w:type="dxa"/>
          </w:tblCellMar>
        </w:tblPrEx>
        <w:trPr>
          <w:gridAfter w:val="1"/>
          <w:wAfter w:w="108" w:type="dxa"/>
          <w:trHeight w:val="749"/>
          <w:jc w:val="center"/>
        </w:trPr>
        <w:tc>
          <w:tcPr>
            <w:tcW w:w="0" w:type="auto"/>
            <w:vMerge/>
          </w:tcPr>
          <w:p w:rsidR="000C3865" w:rsidRPr="00C27858" w:rsidRDefault="000C3865" w:rsidP="000332DA">
            <w:pPr>
              <w:pStyle w:val="Tablehead"/>
              <w:rPr>
                <w:lang w:val="en-US"/>
              </w:rPr>
            </w:pPr>
          </w:p>
        </w:tc>
        <w:tc>
          <w:tcPr>
            <w:tcW w:w="2701" w:type="dxa"/>
            <w:vAlign w:val="center"/>
          </w:tcPr>
          <w:p w:rsidR="000C3865" w:rsidRPr="00C27858" w:rsidRDefault="000C3865" w:rsidP="001D3919">
            <w:pPr>
              <w:pStyle w:val="Tablehead"/>
              <w:keepLines/>
              <w:tabs>
                <w:tab w:val="left" w:leader="dot" w:pos="7938"/>
                <w:tab w:val="center" w:pos="9526"/>
              </w:tabs>
              <w:rPr>
                <w:lang w:val="en-US"/>
              </w:rPr>
            </w:pPr>
            <w:r w:rsidRPr="00C27858">
              <w:t>Ship stations (ship-</w:t>
            </w:r>
            <w:r>
              <w:t>to-</w:t>
            </w:r>
            <w:r w:rsidRPr="00C27858">
              <w:t>shore)</w:t>
            </w:r>
            <w:r>
              <w:rPr>
                <w:lang w:val="en-US"/>
              </w:rPr>
              <w:br/>
            </w:r>
            <w:r w:rsidRPr="00C27858">
              <w:t>Ship stations</w:t>
            </w:r>
            <w:r>
              <w:br/>
            </w:r>
            <w:r w:rsidRPr="00C27858">
              <w:t>(long range AIS)</w:t>
            </w:r>
            <w:r>
              <w:br/>
              <w:t>Ship stations</w:t>
            </w:r>
            <w:r w:rsidR="001D3919">
              <w:t xml:space="preserve"> </w:t>
            </w:r>
            <w:r w:rsidR="001D3919">
              <w:br/>
            </w:r>
            <w:r w:rsidRPr="00801CCD">
              <w:t>(ship-to-satellite)</w:t>
            </w:r>
          </w:p>
        </w:tc>
        <w:tc>
          <w:tcPr>
            <w:tcW w:w="2702" w:type="dxa"/>
          </w:tcPr>
          <w:p w:rsidR="000C3865" w:rsidRDefault="000C3865" w:rsidP="00BC1D56">
            <w:pPr>
              <w:pStyle w:val="Tablehead"/>
              <w:rPr>
                <w:caps/>
                <w:lang w:val="en-US"/>
              </w:rPr>
            </w:pPr>
            <w:r w:rsidRPr="00C27858">
              <w:t>Coast stations</w:t>
            </w:r>
            <w:r>
              <w:rPr>
                <w:lang w:val="en-US"/>
              </w:rPr>
              <w:br/>
            </w:r>
            <w:r w:rsidRPr="00254E35">
              <w:t>Ship stations (ship-</w:t>
            </w:r>
            <w:r>
              <w:t>to-</w:t>
            </w:r>
            <w:r w:rsidRPr="00254E35">
              <w:t>ship)</w:t>
            </w:r>
            <w:r>
              <w:rPr>
                <w:lang w:val="en-US"/>
              </w:rPr>
              <w:br/>
            </w:r>
            <w:r>
              <w:t>(</w:t>
            </w:r>
            <w:r w:rsidRPr="00801CCD">
              <w:t>Satellite-to-ship</w:t>
            </w:r>
            <w:del w:id="19" w:author="Plenary Room" w:date="2014-04-01T14:37:00Z">
              <w:r w:rsidRPr="00801CCD" w:rsidDel="00BC1D56">
                <w:rPr>
                  <w:rStyle w:val="FootnoteReference"/>
                </w:rPr>
                <w:footnoteReference w:id="4"/>
              </w:r>
            </w:del>
            <w:r>
              <w:t>)</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AIS 1</w:t>
            </w:r>
          </w:p>
        </w:tc>
        <w:tc>
          <w:tcPr>
            <w:tcW w:w="2701" w:type="dxa"/>
          </w:tcPr>
          <w:p w:rsidR="000C3865" w:rsidRPr="00C27858" w:rsidRDefault="000C3865" w:rsidP="000332DA">
            <w:pPr>
              <w:pStyle w:val="Tabletext"/>
              <w:rPr>
                <w:lang w:val="en-US"/>
              </w:rPr>
            </w:pPr>
            <w:r w:rsidRPr="00C27858">
              <w:t>161.975</w:t>
            </w:r>
          </w:p>
        </w:tc>
        <w:tc>
          <w:tcPr>
            <w:tcW w:w="2702" w:type="dxa"/>
          </w:tcPr>
          <w:p w:rsidR="000C3865" w:rsidRPr="00C27858" w:rsidRDefault="000C3865" w:rsidP="000332DA">
            <w:pPr>
              <w:pStyle w:val="Tabletext"/>
              <w:rPr>
                <w:lang w:val="en-US"/>
              </w:rPr>
            </w:pPr>
            <w:r w:rsidRPr="00C27858">
              <w:t>161.975</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AIS 2</w:t>
            </w:r>
          </w:p>
        </w:tc>
        <w:tc>
          <w:tcPr>
            <w:tcW w:w="2701" w:type="dxa"/>
          </w:tcPr>
          <w:p w:rsidR="000C3865" w:rsidRPr="00C27858" w:rsidRDefault="000C3865" w:rsidP="000332DA">
            <w:pPr>
              <w:pStyle w:val="Tabletext"/>
              <w:rPr>
                <w:lang w:val="en-US"/>
              </w:rPr>
            </w:pPr>
            <w:r w:rsidRPr="00C27858">
              <w:t>162.025</w:t>
            </w:r>
          </w:p>
        </w:tc>
        <w:tc>
          <w:tcPr>
            <w:tcW w:w="2702" w:type="dxa"/>
          </w:tcPr>
          <w:p w:rsidR="000C3865" w:rsidRPr="00C27858" w:rsidRDefault="000C3865" w:rsidP="000332DA">
            <w:pPr>
              <w:pStyle w:val="Tabletext"/>
              <w:rPr>
                <w:lang w:val="en-US"/>
              </w:rPr>
            </w:pPr>
            <w:r w:rsidRPr="00C27858">
              <w:t>162.025</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75 (long range AIS)</w:t>
            </w:r>
          </w:p>
        </w:tc>
        <w:tc>
          <w:tcPr>
            <w:tcW w:w="2701" w:type="dxa"/>
          </w:tcPr>
          <w:p w:rsidR="000C3865" w:rsidRPr="00C27858" w:rsidRDefault="000C3865" w:rsidP="000332DA">
            <w:pPr>
              <w:pStyle w:val="Tabletext"/>
              <w:rPr>
                <w:lang w:val="en-US"/>
              </w:rPr>
            </w:pPr>
            <w:r w:rsidRPr="00C27858">
              <w:t xml:space="preserve">156.775 (ships are </w:t>
            </w:r>
            <w:proofErr w:type="spellStart"/>
            <w:r w:rsidRPr="00C27858">
              <w:t>Tx</w:t>
            </w:r>
            <w:proofErr w:type="spellEnd"/>
            <w:r w:rsidRPr="00C27858">
              <w:t xml:space="preserve"> only)</w:t>
            </w:r>
          </w:p>
        </w:tc>
        <w:tc>
          <w:tcPr>
            <w:tcW w:w="2702" w:type="dxa"/>
          </w:tcPr>
          <w:p w:rsidR="000C3865" w:rsidRPr="00C27858" w:rsidRDefault="000C3865" w:rsidP="000332DA">
            <w:pPr>
              <w:pStyle w:val="Tabletext"/>
              <w:rPr>
                <w:lang w:val="en-US"/>
              </w:rPr>
            </w:pPr>
            <w:r w:rsidRPr="00C27858">
              <w:t>N/A</w:t>
            </w:r>
          </w:p>
        </w:tc>
      </w:tr>
      <w:tr w:rsidR="000C3865" w:rsidRPr="00C27858" w:rsidTr="006A4A9B">
        <w:tblPrEx>
          <w:tblCellMar>
            <w:left w:w="108" w:type="dxa"/>
            <w:right w:w="108" w:type="dxa"/>
          </w:tblCellMar>
        </w:tblPrEx>
        <w:trPr>
          <w:gridAfter w:val="1"/>
          <w:wAfter w:w="108" w:type="dxa"/>
          <w:trHeight w:val="205"/>
          <w:jc w:val="center"/>
        </w:trPr>
        <w:tc>
          <w:tcPr>
            <w:tcW w:w="3862" w:type="dxa"/>
          </w:tcPr>
          <w:p w:rsidR="000C3865" w:rsidRPr="00C27858" w:rsidRDefault="000C3865" w:rsidP="000332DA">
            <w:pPr>
              <w:pStyle w:val="Tabletext"/>
              <w:rPr>
                <w:lang w:val="en-US"/>
              </w:rPr>
            </w:pPr>
            <w:r w:rsidRPr="00C27858">
              <w:t>76 (long range AIS)</w:t>
            </w:r>
          </w:p>
        </w:tc>
        <w:tc>
          <w:tcPr>
            <w:tcW w:w="2701" w:type="dxa"/>
          </w:tcPr>
          <w:p w:rsidR="000C3865" w:rsidRPr="00C27858" w:rsidRDefault="000C3865" w:rsidP="000332DA">
            <w:pPr>
              <w:pStyle w:val="Tabletext"/>
              <w:rPr>
                <w:lang w:val="en-US"/>
              </w:rPr>
            </w:pPr>
            <w:r w:rsidRPr="00C27858">
              <w:t xml:space="preserve">156.825 (ships are </w:t>
            </w:r>
            <w:proofErr w:type="spellStart"/>
            <w:r w:rsidRPr="00C27858">
              <w:t>Tx</w:t>
            </w:r>
            <w:proofErr w:type="spellEnd"/>
            <w:r w:rsidRPr="00C27858">
              <w:t xml:space="preserve"> only)</w:t>
            </w:r>
          </w:p>
        </w:tc>
        <w:tc>
          <w:tcPr>
            <w:tcW w:w="2702" w:type="dxa"/>
          </w:tcPr>
          <w:p w:rsidR="000C3865" w:rsidRPr="00C27858" w:rsidRDefault="000C3865" w:rsidP="000332DA">
            <w:pPr>
              <w:pStyle w:val="Tabletext"/>
              <w:rPr>
                <w:lang w:val="en-US"/>
              </w:rPr>
            </w:pPr>
            <w:r w:rsidRPr="00C27858">
              <w:t>N/A</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2027 (ASM 1)</w:t>
            </w:r>
          </w:p>
        </w:tc>
        <w:tc>
          <w:tcPr>
            <w:tcW w:w="2701" w:type="dxa"/>
          </w:tcPr>
          <w:p w:rsidR="000C3865" w:rsidRPr="00C27858" w:rsidRDefault="000C3865" w:rsidP="000332DA">
            <w:pPr>
              <w:pStyle w:val="Tabletext"/>
              <w:rPr>
                <w:lang w:val="en-US"/>
              </w:rPr>
            </w:pPr>
            <w:r w:rsidRPr="00C27858">
              <w:t>161.950 (2027)</w:t>
            </w:r>
          </w:p>
        </w:tc>
        <w:tc>
          <w:tcPr>
            <w:tcW w:w="2702" w:type="dxa"/>
          </w:tcPr>
          <w:p w:rsidR="000C3865" w:rsidRPr="00C27858" w:rsidRDefault="000C3865" w:rsidP="000332DA">
            <w:pPr>
              <w:pStyle w:val="Tabletext"/>
              <w:rPr>
                <w:lang w:val="en-US"/>
              </w:rPr>
            </w:pPr>
            <w:r w:rsidRPr="00C27858">
              <w:t>161.950 (2027)</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C27858" w:rsidRDefault="000C3865" w:rsidP="000332DA">
            <w:pPr>
              <w:pStyle w:val="Tabletext"/>
              <w:rPr>
                <w:lang w:val="en-US"/>
              </w:rPr>
            </w:pPr>
            <w:r w:rsidRPr="00C27858">
              <w:t>2028 (ASM 2)</w:t>
            </w:r>
          </w:p>
        </w:tc>
        <w:tc>
          <w:tcPr>
            <w:tcW w:w="2701" w:type="dxa"/>
          </w:tcPr>
          <w:p w:rsidR="000C3865" w:rsidRPr="00C27858" w:rsidRDefault="000C3865" w:rsidP="000332DA">
            <w:pPr>
              <w:pStyle w:val="Tabletext"/>
              <w:rPr>
                <w:lang w:val="en-US"/>
              </w:rPr>
            </w:pPr>
            <w:r w:rsidRPr="00C27858">
              <w:t>162.000 (2028)</w:t>
            </w:r>
          </w:p>
        </w:tc>
        <w:tc>
          <w:tcPr>
            <w:tcW w:w="2702" w:type="dxa"/>
          </w:tcPr>
          <w:p w:rsidR="000C3865" w:rsidRPr="00C27858" w:rsidRDefault="000C3865" w:rsidP="000332DA">
            <w:pPr>
              <w:pStyle w:val="Tabletext"/>
              <w:rPr>
                <w:lang w:val="en-US"/>
              </w:rPr>
            </w:pPr>
            <w:r w:rsidRPr="00C27858">
              <w:t>162.000 (2028)</w:t>
            </w:r>
          </w:p>
        </w:tc>
      </w:tr>
      <w:tr w:rsidR="000C3865" w:rsidRPr="00C27858" w:rsidTr="006A4A9B">
        <w:tblPrEx>
          <w:tblCellMar>
            <w:left w:w="108" w:type="dxa"/>
            <w:right w:w="108" w:type="dxa"/>
          </w:tblCellMar>
        </w:tblPrEx>
        <w:trPr>
          <w:gridAfter w:val="1"/>
          <w:wAfter w:w="108" w:type="dxa"/>
          <w:trHeight w:val="477"/>
          <w:jc w:val="center"/>
        </w:trPr>
        <w:tc>
          <w:tcPr>
            <w:tcW w:w="3862" w:type="dxa"/>
            <w:vMerge w:val="restart"/>
          </w:tcPr>
          <w:p w:rsidR="000C3865" w:rsidRPr="006428D3" w:rsidDel="00BC1D56"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2" w:author="Plenary Room" w:date="2014-04-01T14:36:00Z"/>
                <w:rFonts w:asciiTheme="majorBidi" w:hAnsiTheme="majorBidi" w:cstheme="majorBidi"/>
                <w:sz w:val="20"/>
              </w:rPr>
            </w:pPr>
            <w:del w:id="23" w:author="Plenary Room" w:date="2014-04-01T14:36:00Z">
              <w:r w:rsidRPr="006428D3" w:rsidDel="00BC1D56">
                <w:rPr>
                  <w:rFonts w:asciiTheme="majorBidi" w:hAnsiTheme="majorBidi" w:cstheme="majorBidi"/>
                  <w:sz w:val="20"/>
                  <w:lang w:val="en-US"/>
                </w:rPr>
                <w:delText>Option</w:delText>
              </w:r>
              <w:r w:rsidRPr="006428D3" w:rsidDel="00BC1D56">
                <w:rPr>
                  <w:rFonts w:asciiTheme="majorBidi" w:hAnsiTheme="majorBidi" w:cstheme="majorBidi"/>
                  <w:sz w:val="20"/>
                  <w:lang w:val="ru-RU"/>
                </w:rPr>
                <w:delText xml:space="preserve"> 2 </w:delText>
              </w:r>
              <w:r w:rsidRPr="006428D3" w:rsidDel="00BC1D56">
                <w:rPr>
                  <w:rFonts w:asciiTheme="majorBidi" w:hAnsiTheme="majorBidi" w:cstheme="majorBidi"/>
                  <w:sz w:val="20"/>
                </w:rPr>
                <w:delText xml:space="preserve"> </w:delText>
              </w:r>
            </w:del>
          </w:p>
          <w:p w:rsidR="000C3865" w:rsidRPr="006A4A9B" w:rsidDel="00BC1D56"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4" w:author="Plenary Room" w:date="2014-04-01T14:36:00Z"/>
                <w:rFonts w:asciiTheme="majorBidi" w:hAnsiTheme="majorBidi" w:cstheme="majorBidi"/>
                <w:sz w:val="20"/>
              </w:rPr>
            </w:pPr>
            <w:del w:id="25" w:author="Plenary Room" w:date="2014-04-01T14:36:00Z">
              <w:r w:rsidRPr="006A4A9B" w:rsidDel="00BC1D56">
                <w:rPr>
                  <w:rFonts w:asciiTheme="majorBidi" w:hAnsiTheme="majorBidi" w:cstheme="majorBidi"/>
                  <w:sz w:val="20"/>
                </w:rPr>
                <w:delText>87 (ASM 1)</w:delText>
              </w:r>
            </w:del>
          </w:p>
          <w:p w:rsidR="000C3865" w:rsidRPr="006A4A9B"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rPr>
            </w:pPr>
            <w:del w:id="26" w:author="Plenary Room" w:date="2014-04-01T14:36:00Z">
              <w:r w:rsidRPr="006A4A9B" w:rsidDel="00BC1D56">
                <w:rPr>
                  <w:rFonts w:asciiTheme="majorBidi" w:hAnsiTheme="majorBidi" w:cstheme="majorBidi"/>
                  <w:sz w:val="20"/>
                </w:rPr>
                <w:delText>88 (ASM 2)</w:delText>
              </w:r>
            </w:del>
          </w:p>
        </w:tc>
        <w:tc>
          <w:tcPr>
            <w:tcW w:w="2701" w:type="dxa"/>
          </w:tcPr>
          <w:p w:rsidR="000C3865" w:rsidRPr="006428D3" w:rsidDel="00BC1D56"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7" w:author="Plenary Room" w:date="2014-04-01T14:36:00Z"/>
                <w:rFonts w:asciiTheme="majorBidi" w:hAnsiTheme="majorBidi" w:cstheme="majorBidi"/>
                <w:sz w:val="20"/>
              </w:rPr>
            </w:pPr>
          </w:p>
          <w:p w:rsidR="000C3865" w:rsidRPr="006A4A9B"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rPr>
            </w:pPr>
            <w:del w:id="28" w:author="Plenary Room" w:date="2014-04-01T14:36:00Z">
              <w:r w:rsidRPr="006A4A9B" w:rsidDel="00BC1D56">
                <w:rPr>
                  <w:rFonts w:asciiTheme="majorBidi" w:hAnsiTheme="majorBidi" w:cstheme="majorBidi"/>
                  <w:sz w:val="20"/>
                </w:rPr>
                <w:delText>157.375</w:delText>
              </w:r>
              <w:r w:rsidRPr="006428D3" w:rsidDel="00BC1D56">
                <w:rPr>
                  <w:rFonts w:asciiTheme="majorBidi" w:hAnsiTheme="majorBidi" w:cstheme="majorBidi"/>
                  <w:sz w:val="20"/>
                </w:rPr>
                <w:delText xml:space="preserve"> (87)</w:delText>
              </w:r>
            </w:del>
          </w:p>
        </w:tc>
        <w:tc>
          <w:tcPr>
            <w:tcW w:w="2702" w:type="dxa"/>
          </w:tcPr>
          <w:p w:rsidR="000C3865" w:rsidRPr="006428D3" w:rsidDel="00BC1D56"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del w:id="29" w:author="Plenary Room" w:date="2014-04-01T14:36:00Z"/>
                <w:rFonts w:asciiTheme="majorBidi" w:hAnsiTheme="majorBidi" w:cstheme="majorBidi"/>
                <w:sz w:val="20"/>
              </w:rPr>
            </w:pPr>
          </w:p>
          <w:p w:rsidR="000C3865" w:rsidRPr="006A4A9B" w:rsidRDefault="000C3865" w:rsidP="006A4A9B">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rPr>
            </w:pPr>
            <w:del w:id="30" w:author="Plenary Room" w:date="2014-04-01T14:36:00Z">
              <w:r w:rsidRPr="006A4A9B" w:rsidDel="00BC1D56">
                <w:rPr>
                  <w:rFonts w:asciiTheme="majorBidi" w:hAnsiTheme="majorBidi" w:cstheme="majorBidi"/>
                  <w:sz w:val="20"/>
                </w:rPr>
                <w:delText>157.375</w:delText>
              </w:r>
              <w:r w:rsidRPr="006428D3" w:rsidDel="00BC1D56">
                <w:rPr>
                  <w:rFonts w:asciiTheme="majorBidi" w:hAnsiTheme="majorBidi" w:cstheme="majorBidi"/>
                  <w:sz w:val="20"/>
                </w:rPr>
                <w:delText xml:space="preserve"> (87)</w:delText>
              </w:r>
            </w:del>
          </w:p>
        </w:tc>
      </w:tr>
      <w:tr w:rsidR="000C3865" w:rsidRPr="00C27858" w:rsidTr="006A4A9B">
        <w:tblPrEx>
          <w:tblCellMar>
            <w:left w:w="108" w:type="dxa"/>
            <w:right w:w="108" w:type="dxa"/>
          </w:tblCellMar>
        </w:tblPrEx>
        <w:trPr>
          <w:gridAfter w:val="1"/>
          <w:wAfter w:w="108" w:type="dxa"/>
          <w:trHeight w:val="283"/>
          <w:jc w:val="center"/>
        </w:trPr>
        <w:tc>
          <w:tcPr>
            <w:tcW w:w="3862" w:type="dxa"/>
            <w:vMerge/>
          </w:tcPr>
          <w:p w:rsidR="000C3865" w:rsidRPr="006428D3" w:rsidRDefault="000C3865" w:rsidP="000332DA">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rPr>
                <w:rFonts w:asciiTheme="majorBidi" w:hAnsiTheme="majorBidi" w:cstheme="majorBidi"/>
                <w:sz w:val="20"/>
                <w:lang w:val="en-US"/>
              </w:rPr>
            </w:pPr>
          </w:p>
        </w:tc>
        <w:tc>
          <w:tcPr>
            <w:tcW w:w="2701" w:type="dxa"/>
          </w:tcPr>
          <w:p w:rsidR="000C3865" w:rsidRPr="006A4A9B" w:rsidRDefault="000C3865" w:rsidP="006A4A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asciiTheme="majorBidi" w:hAnsiTheme="majorBidi" w:cstheme="majorBidi"/>
                <w:caps/>
              </w:rPr>
            </w:pPr>
            <w:del w:id="31" w:author="Plenary Room" w:date="2014-04-01T14:36:00Z">
              <w:r w:rsidRPr="006A4A9B" w:rsidDel="00BC1D56">
                <w:rPr>
                  <w:rFonts w:asciiTheme="majorBidi" w:hAnsiTheme="majorBidi" w:cstheme="majorBidi"/>
                  <w:sz w:val="20"/>
                </w:rPr>
                <w:delText>157.425</w:delText>
              </w:r>
              <w:r w:rsidRPr="006428D3" w:rsidDel="00BC1D56">
                <w:rPr>
                  <w:rFonts w:asciiTheme="majorBidi" w:hAnsiTheme="majorBidi" w:cstheme="majorBidi"/>
                  <w:sz w:val="20"/>
                </w:rPr>
                <w:delText xml:space="preserve"> (88)</w:delText>
              </w:r>
            </w:del>
          </w:p>
        </w:tc>
        <w:tc>
          <w:tcPr>
            <w:tcW w:w="2702" w:type="dxa"/>
          </w:tcPr>
          <w:p w:rsidR="000C3865" w:rsidRPr="006428D3" w:rsidRDefault="000C3865" w:rsidP="006A4A9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asciiTheme="majorBidi" w:hAnsiTheme="majorBidi" w:cstheme="majorBidi"/>
                <w:caps/>
                <w:sz w:val="20"/>
              </w:rPr>
            </w:pPr>
            <w:del w:id="32" w:author="Plenary Room" w:date="2014-04-01T14:36:00Z">
              <w:r w:rsidRPr="006A4A9B" w:rsidDel="00BC1D56">
                <w:rPr>
                  <w:rFonts w:asciiTheme="majorBidi" w:hAnsiTheme="majorBidi" w:cstheme="majorBidi"/>
                  <w:sz w:val="20"/>
                </w:rPr>
                <w:delText>157.425</w:delText>
              </w:r>
              <w:r w:rsidRPr="006428D3" w:rsidDel="00BC1D56">
                <w:rPr>
                  <w:rFonts w:asciiTheme="majorBidi" w:hAnsiTheme="majorBidi" w:cstheme="majorBidi"/>
                  <w:sz w:val="20"/>
                </w:rPr>
                <w:delText xml:space="preserve"> (</w:delText>
              </w:r>
              <w:r w:rsidRPr="006A4A9B" w:rsidDel="00BC1D56">
                <w:rPr>
                  <w:rFonts w:asciiTheme="majorBidi" w:hAnsiTheme="majorBidi" w:cstheme="majorBidi"/>
                  <w:sz w:val="20"/>
                </w:rPr>
                <w:delText>88)</w:delText>
              </w:r>
            </w:del>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6428D3" w:rsidRDefault="000C3865" w:rsidP="006A4A9B">
            <w:pPr>
              <w:pStyle w:val="Tabletext"/>
              <w:rPr>
                <w:lang w:val="en-US"/>
              </w:rPr>
            </w:pPr>
            <w:r w:rsidRPr="006428D3">
              <w:t xml:space="preserve">24 </w:t>
            </w:r>
          </w:p>
        </w:tc>
        <w:tc>
          <w:tcPr>
            <w:tcW w:w="2701" w:type="dxa"/>
          </w:tcPr>
          <w:p w:rsidR="000C3865" w:rsidRPr="006428D3" w:rsidRDefault="000C3865" w:rsidP="000332DA">
            <w:pPr>
              <w:pStyle w:val="Tabletext"/>
              <w:rPr>
                <w:lang w:val="en-US"/>
              </w:rPr>
            </w:pPr>
            <w:r w:rsidRPr="006428D3">
              <w:t>157.200 (1024)</w:t>
            </w:r>
          </w:p>
        </w:tc>
        <w:tc>
          <w:tcPr>
            <w:tcW w:w="2702" w:type="dxa"/>
          </w:tcPr>
          <w:p w:rsidR="000C3865" w:rsidRPr="006428D3" w:rsidRDefault="000C3865" w:rsidP="000332DA">
            <w:pPr>
              <w:pStyle w:val="Tabletext"/>
              <w:rPr>
                <w:lang w:val="en-US"/>
              </w:rPr>
            </w:pPr>
            <w:r w:rsidRPr="006428D3">
              <w:t>161.800 (2024)</w:t>
            </w:r>
          </w:p>
        </w:tc>
      </w:tr>
      <w:tr w:rsidR="000C3865" w:rsidRPr="00C27858" w:rsidTr="006A4A9B">
        <w:tblPrEx>
          <w:tblCellMar>
            <w:left w:w="108" w:type="dxa"/>
            <w:right w:w="108" w:type="dxa"/>
          </w:tblCellMar>
        </w:tblPrEx>
        <w:trPr>
          <w:gridAfter w:val="1"/>
          <w:wAfter w:w="108" w:type="dxa"/>
          <w:trHeight w:val="270"/>
          <w:jc w:val="center"/>
        </w:trPr>
        <w:tc>
          <w:tcPr>
            <w:tcW w:w="3862" w:type="dxa"/>
          </w:tcPr>
          <w:p w:rsidR="000C3865" w:rsidRPr="006428D3" w:rsidRDefault="000C3865" w:rsidP="006A4A9B">
            <w:pPr>
              <w:pStyle w:val="Tabletext"/>
              <w:rPr>
                <w:lang w:val="en-US"/>
              </w:rPr>
            </w:pPr>
            <w:r w:rsidRPr="006428D3">
              <w:t xml:space="preserve">84 </w:t>
            </w:r>
          </w:p>
        </w:tc>
        <w:tc>
          <w:tcPr>
            <w:tcW w:w="2701" w:type="dxa"/>
          </w:tcPr>
          <w:p w:rsidR="000C3865" w:rsidRPr="006428D3" w:rsidRDefault="000C3865" w:rsidP="000332DA">
            <w:pPr>
              <w:pStyle w:val="Tabletext"/>
              <w:rPr>
                <w:lang w:val="en-US"/>
              </w:rPr>
            </w:pPr>
            <w:r w:rsidRPr="006428D3">
              <w:t>157.225 (1084)</w:t>
            </w:r>
          </w:p>
        </w:tc>
        <w:tc>
          <w:tcPr>
            <w:tcW w:w="2702" w:type="dxa"/>
          </w:tcPr>
          <w:p w:rsidR="000C3865" w:rsidRPr="006428D3" w:rsidRDefault="000C3865" w:rsidP="000332DA">
            <w:pPr>
              <w:pStyle w:val="Tabletext"/>
              <w:rPr>
                <w:lang w:val="en-US"/>
              </w:rPr>
            </w:pPr>
            <w:r w:rsidRPr="006428D3">
              <w:t>161.825 (2084)</w:t>
            </w:r>
          </w:p>
        </w:tc>
      </w:tr>
      <w:tr w:rsidR="000C3865" w:rsidRPr="00C27858" w:rsidTr="006A4A9B">
        <w:tblPrEx>
          <w:tblCellMar>
            <w:left w:w="108" w:type="dxa"/>
            <w:right w:w="108" w:type="dxa"/>
          </w:tblCellMar>
        </w:tblPrEx>
        <w:trPr>
          <w:gridAfter w:val="1"/>
          <w:wAfter w:w="108" w:type="dxa"/>
          <w:trHeight w:val="283"/>
          <w:jc w:val="center"/>
        </w:trPr>
        <w:tc>
          <w:tcPr>
            <w:tcW w:w="3862" w:type="dxa"/>
            <w:vMerge w:val="restart"/>
          </w:tcPr>
          <w:p w:rsidR="000C3865" w:rsidRPr="006428D3" w:rsidRDefault="000C3865" w:rsidP="000332DA">
            <w:pPr>
              <w:pStyle w:val="Tabletext"/>
              <w:spacing w:before="80"/>
              <w:rPr>
                <w:lang w:val="en-US"/>
              </w:rPr>
            </w:pPr>
            <w:r w:rsidRPr="006428D3">
              <w:t>25</w:t>
            </w:r>
          </w:p>
          <w:p w:rsidR="000C3865" w:rsidRPr="006428D3" w:rsidRDefault="000C3865" w:rsidP="000332DA">
            <w:pPr>
              <w:pStyle w:val="Tabletext"/>
              <w:spacing w:before="80"/>
              <w:rPr>
                <w:lang w:val="en-US"/>
              </w:rPr>
            </w:pPr>
            <w:r w:rsidRPr="006428D3">
              <w:t>85</w:t>
            </w:r>
          </w:p>
          <w:p w:rsidR="000C3865" w:rsidRPr="006428D3" w:rsidRDefault="000C3865" w:rsidP="000332DA">
            <w:pPr>
              <w:pStyle w:val="Tabletext"/>
              <w:spacing w:before="80"/>
              <w:rPr>
                <w:lang w:val="en-US"/>
              </w:rPr>
            </w:pPr>
            <w:r w:rsidRPr="006428D3">
              <w:t>26</w:t>
            </w:r>
          </w:p>
          <w:p w:rsidR="000C3865" w:rsidRPr="006428D3" w:rsidRDefault="000C3865" w:rsidP="000332DA">
            <w:pPr>
              <w:pStyle w:val="Tabletext"/>
              <w:spacing w:before="80"/>
              <w:rPr>
                <w:lang w:val="en-US"/>
              </w:rPr>
            </w:pPr>
            <w:r w:rsidRPr="006428D3">
              <w:t>86</w:t>
            </w:r>
          </w:p>
        </w:tc>
        <w:tc>
          <w:tcPr>
            <w:tcW w:w="2701" w:type="dxa"/>
          </w:tcPr>
          <w:p w:rsidR="000C3865" w:rsidRPr="006428D3" w:rsidRDefault="000C3865" w:rsidP="000332DA">
            <w:pPr>
              <w:pStyle w:val="Tabletext"/>
              <w:rPr>
                <w:lang w:val="en-US"/>
              </w:rPr>
            </w:pPr>
            <w:r w:rsidRPr="006428D3">
              <w:t>157.250 (1025)</w:t>
            </w:r>
          </w:p>
        </w:tc>
        <w:tc>
          <w:tcPr>
            <w:tcW w:w="2702" w:type="dxa"/>
          </w:tcPr>
          <w:p w:rsidR="000C3865" w:rsidRPr="006428D3" w:rsidRDefault="000C3865" w:rsidP="000332DA">
            <w:pPr>
              <w:pStyle w:val="Tabletext"/>
              <w:rPr>
                <w:lang w:val="en-US"/>
              </w:rPr>
            </w:pPr>
            <w:r w:rsidRPr="006428D3">
              <w:t>161.850 (2025)</w:t>
            </w:r>
          </w:p>
        </w:tc>
      </w:tr>
      <w:tr w:rsidR="000C3865" w:rsidRPr="00C27858" w:rsidTr="006A4A9B">
        <w:tblPrEx>
          <w:tblCellMar>
            <w:left w:w="108" w:type="dxa"/>
            <w:right w:w="108" w:type="dxa"/>
          </w:tblCellMar>
        </w:tblPrEx>
        <w:trPr>
          <w:gridAfter w:val="1"/>
          <w:wAfter w:w="108" w:type="dxa"/>
          <w:trHeight w:val="270"/>
          <w:jc w:val="center"/>
        </w:trPr>
        <w:tc>
          <w:tcPr>
            <w:tcW w:w="0" w:type="auto"/>
            <w:vMerge/>
          </w:tcPr>
          <w:p w:rsidR="000C3865" w:rsidRPr="006428D3" w:rsidRDefault="000C3865" w:rsidP="000332DA">
            <w:pPr>
              <w:pStyle w:val="Tabletext"/>
              <w:rPr>
                <w:lang w:val="en-US"/>
              </w:rPr>
            </w:pPr>
          </w:p>
        </w:tc>
        <w:tc>
          <w:tcPr>
            <w:tcW w:w="2701" w:type="dxa"/>
          </w:tcPr>
          <w:p w:rsidR="000C3865" w:rsidRPr="006428D3" w:rsidRDefault="000C3865" w:rsidP="000332DA">
            <w:pPr>
              <w:pStyle w:val="Tabletext"/>
              <w:rPr>
                <w:lang w:val="en-US"/>
              </w:rPr>
            </w:pPr>
            <w:r w:rsidRPr="00C27858">
              <w:t>157.275 (1085)</w:t>
            </w:r>
          </w:p>
        </w:tc>
        <w:tc>
          <w:tcPr>
            <w:tcW w:w="2702" w:type="dxa"/>
          </w:tcPr>
          <w:p w:rsidR="000C3865" w:rsidRPr="006428D3" w:rsidRDefault="000C3865" w:rsidP="000332DA">
            <w:pPr>
              <w:pStyle w:val="Tabletext"/>
              <w:rPr>
                <w:lang w:val="en-US"/>
              </w:rPr>
            </w:pPr>
            <w:r w:rsidRPr="00C27858">
              <w:t>161.875 (2085)</w:t>
            </w:r>
          </w:p>
        </w:tc>
      </w:tr>
      <w:tr w:rsidR="000C3865" w:rsidRPr="00C27858" w:rsidTr="006A4A9B">
        <w:tblPrEx>
          <w:tblCellMar>
            <w:left w:w="108" w:type="dxa"/>
            <w:right w:w="108" w:type="dxa"/>
          </w:tblCellMar>
        </w:tblPrEx>
        <w:trPr>
          <w:gridAfter w:val="1"/>
          <w:wAfter w:w="108" w:type="dxa"/>
          <w:trHeight w:val="270"/>
          <w:jc w:val="center"/>
        </w:trPr>
        <w:tc>
          <w:tcPr>
            <w:tcW w:w="0" w:type="auto"/>
            <w:vMerge/>
          </w:tcPr>
          <w:p w:rsidR="000C3865" w:rsidRPr="00C27858" w:rsidRDefault="000C3865" w:rsidP="000332DA">
            <w:pPr>
              <w:pStyle w:val="Tabletext"/>
              <w:rPr>
                <w:lang w:val="en-US"/>
              </w:rPr>
            </w:pPr>
          </w:p>
        </w:tc>
        <w:tc>
          <w:tcPr>
            <w:tcW w:w="2701" w:type="dxa"/>
          </w:tcPr>
          <w:p w:rsidR="000C3865" w:rsidRPr="00C27858" w:rsidRDefault="000C3865" w:rsidP="000332DA">
            <w:pPr>
              <w:pStyle w:val="Tabletext"/>
              <w:rPr>
                <w:lang w:val="en-US"/>
              </w:rPr>
            </w:pPr>
            <w:r w:rsidRPr="00C27858">
              <w:t>157.300 (1026)</w:t>
            </w:r>
          </w:p>
        </w:tc>
        <w:tc>
          <w:tcPr>
            <w:tcW w:w="2702" w:type="dxa"/>
          </w:tcPr>
          <w:p w:rsidR="000C3865" w:rsidRPr="00C27858" w:rsidRDefault="000C3865" w:rsidP="000332DA">
            <w:pPr>
              <w:pStyle w:val="Tabletext"/>
              <w:rPr>
                <w:lang w:val="en-US"/>
              </w:rPr>
            </w:pPr>
            <w:r w:rsidRPr="00C27858">
              <w:t>161.900 (2026)</w:t>
            </w:r>
          </w:p>
        </w:tc>
      </w:tr>
      <w:tr w:rsidR="000C3865" w:rsidRPr="00C27858" w:rsidTr="006A4A9B">
        <w:tblPrEx>
          <w:tblCellMar>
            <w:left w:w="108" w:type="dxa"/>
            <w:right w:w="108" w:type="dxa"/>
          </w:tblCellMar>
        </w:tblPrEx>
        <w:trPr>
          <w:gridAfter w:val="1"/>
          <w:wAfter w:w="108" w:type="dxa"/>
          <w:trHeight w:val="270"/>
          <w:jc w:val="center"/>
        </w:trPr>
        <w:tc>
          <w:tcPr>
            <w:tcW w:w="0" w:type="auto"/>
            <w:vMerge/>
          </w:tcPr>
          <w:p w:rsidR="000C3865" w:rsidRPr="00C27858" w:rsidRDefault="000C3865" w:rsidP="000332DA">
            <w:pPr>
              <w:tabs>
                <w:tab w:val="clear" w:pos="1134"/>
                <w:tab w:val="clear" w:pos="1871"/>
                <w:tab w:val="clear" w:pos="2268"/>
              </w:tabs>
              <w:overflowPunct/>
              <w:autoSpaceDE/>
              <w:autoSpaceDN/>
              <w:adjustRightInd/>
              <w:spacing w:before="0"/>
              <w:textAlignment w:val="auto"/>
              <w:rPr>
                <w:lang w:val="en-US"/>
              </w:rPr>
            </w:pPr>
          </w:p>
        </w:tc>
        <w:tc>
          <w:tcPr>
            <w:tcW w:w="2701" w:type="dxa"/>
          </w:tcPr>
          <w:p w:rsidR="000C3865" w:rsidRPr="00C27858" w:rsidRDefault="000C3865" w:rsidP="000332DA">
            <w:pPr>
              <w:pStyle w:val="Tabletext"/>
              <w:rPr>
                <w:lang w:val="en-US"/>
              </w:rPr>
            </w:pPr>
            <w:r w:rsidRPr="00C27858">
              <w:t>157.325 (1086)</w:t>
            </w:r>
          </w:p>
        </w:tc>
        <w:tc>
          <w:tcPr>
            <w:tcW w:w="2702" w:type="dxa"/>
          </w:tcPr>
          <w:p w:rsidR="000C3865" w:rsidRPr="00C27858" w:rsidRDefault="000C3865" w:rsidP="000332DA">
            <w:pPr>
              <w:pStyle w:val="Tabletext"/>
              <w:rPr>
                <w:lang w:val="en-US"/>
              </w:rPr>
            </w:pPr>
            <w:r w:rsidRPr="00C27858">
              <w:t>161.925 (2086)</w:t>
            </w:r>
          </w:p>
        </w:tc>
      </w:tr>
      <w:tr w:rsidR="000C3865" w:rsidRPr="00C27858" w:rsidTr="006A4A9B">
        <w:tblPrEx>
          <w:tblCellMar>
            <w:left w:w="108" w:type="dxa"/>
            <w:right w:w="108" w:type="dxa"/>
          </w:tblCellMar>
        </w:tblPrEx>
        <w:trPr>
          <w:gridAfter w:val="1"/>
          <w:wAfter w:w="108" w:type="dxa"/>
          <w:trHeight w:val="314"/>
          <w:jc w:val="center"/>
        </w:trPr>
        <w:tc>
          <w:tcPr>
            <w:tcW w:w="0" w:type="auto"/>
            <w:vMerge/>
          </w:tcPr>
          <w:p w:rsidR="000C3865" w:rsidRPr="00C27858" w:rsidRDefault="000C3865" w:rsidP="000332DA">
            <w:pPr>
              <w:tabs>
                <w:tab w:val="clear" w:pos="1134"/>
                <w:tab w:val="clear" w:pos="1871"/>
                <w:tab w:val="clear" w:pos="2268"/>
              </w:tabs>
              <w:overflowPunct/>
              <w:autoSpaceDE/>
              <w:autoSpaceDN/>
              <w:adjustRightInd/>
              <w:spacing w:before="0"/>
              <w:textAlignment w:val="auto"/>
              <w:rPr>
                <w:lang w:val="en-US"/>
              </w:rPr>
            </w:pPr>
          </w:p>
        </w:tc>
        <w:tc>
          <w:tcPr>
            <w:tcW w:w="2701" w:type="dxa"/>
          </w:tcPr>
          <w:p w:rsidR="000C3865" w:rsidRPr="00C27858" w:rsidRDefault="000C3865" w:rsidP="000332DA">
            <w:pPr>
              <w:pStyle w:val="Tabletext"/>
              <w:rPr>
                <w:lang w:val="en-US"/>
              </w:rPr>
            </w:pPr>
          </w:p>
        </w:tc>
        <w:tc>
          <w:tcPr>
            <w:tcW w:w="2702" w:type="dxa"/>
          </w:tcPr>
          <w:p w:rsidR="000C3865" w:rsidRPr="00C27858" w:rsidRDefault="000C3865" w:rsidP="000332DA">
            <w:pPr>
              <w:pStyle w:val="Tabletext"/>
              <w:rPr>
                <w:lang w:val="en-US"/>
              </w:rPr>
            </w:pPr>
          </w:p>
        </w:tc>
      </w:tr>
    </w:tbl>
    <w:p w:rsidR="000C3865" w:rsidRPr="006428D3" w:rsidDel="0058793E" w:rsidRDefault="000C3865" w:rsidP="000C3865">
      <w:pPr>
        <w:spacing w:before="240"/>
        <w:rPr>
          <w:del w:id="33" w:author="Plenary Room" w:date="2014-04-01T14:43:00Z"/>
          <w:i/>
          <w:iCs/>
          <w:lang w:eastAsia="zh-CN"/>
        </w:rPr>
      </w:pPr>
      <w:del w:id="34" w:author="Plenary Room" w:date="2014-04-01T14:43:00Z">
        <w:r w:rsidRPr="006428D3" w:rsidDel="0058793E">
          <w:rPr>
            <w:i/>
            <w:iCs/>
            <w:lang w:eastAsia="ja-JP"/>
          </w:rPr>
          <w:delText>(</w:delText>
        </w:r>
        <w:r w:rsidRPr="006428D3" w:rsidDel="0058793E">
          <w:rPr>
            <w:i/>
            <w:iCs/>
            <w:lang w:eastAsia="zh-CN"/>
          </w:rPr>
          <w:delText xml:space="preserve">Editor’s note: In November 2013 the frequency/channel arrangement is under discussion and has to be reedited after agreement.)The channelling plans for VDES under studies are contained in a separate document. The only agreement is that the VDES terrestrial and satellite component will be deployed in the following channels: 24, 84, 25, 85 26, 86. </w:delText>
        </w:r>
      </w:del>
    </w:p>
    <w:p w:rsidR="000C3865" w:rsidRDefault="000C3865" w:rsidP="000C3865">
      <w:pPr>
        <w:rPr>
          <w:rStyle w:val="Strong"/>
          <w:b w:val="0"/>
          <w:bCs w:val="0"/>
        </w:rPr>
      </w:pPr>
      <w:r w:rsidRPr="00705604">
        <w:rPr>
          <w:rStyle w:val="Strong"/>
          <w:b w:val="0"/>
        </w:rPr>
        <w:t xml:space="preserve">Table </w:t>
      </w:r>
      <w:r>
        <w:rPr>
          <w:rStyle w:val="Strong"/>
          <w:b w:val="0"/>
        </w:rPr>
        <w:t>2</w:t>
      </w:r>
      <w:r w:rsidRPr="00705604">
        <w:rPr>
          <w:rStyle w:val="Strong"/>
          <w:b w:val="0"/>
        </w:rPr>
        <w:t xml:space="preserve"> “VDES Communications including AIS, ASM and VDE” provides a summary of the technical assignment of various VHF channels for communication including protocol and types of messages to meet the functionalit</w:t>
      </w:r>
      <w:r>
        <w:rPr>
          <w:rStyle w:val="Strong"/>
          <w:b w:val="0"/>
        </w:rPr>
        <w:t>ies</w:t>
      </w:r>
      <w:r w:rsidRPr="00705604">
        <w:rPr>
          <w:rStyle w:val="Strong"/>
          <w:b w:val="0"/>
        </w:rPr>
        <w:t xml:space="preserve"> required by user needs.</w:t>
      </w:r>
    </w:p>
    <w:p w:rsidR="000C3865" w:rsidRPr="00F35640" w:rsidRDefault="000C3865" w:rsidP="000C3865">
      <w:pPr>
        <w:pStyle w:val="TableNo"/>
        <w:rPr>
          <w:rStyle w:val="Strong"/>
          <w:rFonts w:ascii="Arial" w:hAnsi="Arial"/>
          <w:b w:val="0"/>
          <w:bCs w:val="0"/>
          <w:caps w:val="0"/>
          <w:sz w:val="22"/>
          <w:szCs w:val="22"/>
          <w:lang w:eastAsia="en-GB"/>
        </w:rPr>
      </w:pPr>
      <w:r w:rsidRPr="00BD2C79">
        <w:rPr>
          <w:rStyle w:val="Strong"/>
          <w:b w:val="0"/>
          <w:bCs w:val="0"/>
        </w:rPr>
        <w:lastRenderedPageBreak/>
        <w:t>table</w:t>
      </w:r>
      <w:r w:rsidRPr="00F35640">
        <w:rPr>
          <w:rStyle w:val="Strong"/>
          <w:lang w:val="en-US"/>
        </w:rPr>
        <w:t xml:space="preserve"> </w:t>
      </w:r>
      <w:r w:rsidRPr="00BD2C79">
        <w:rPr>
          <w:rStyle w:val="Strong"/>
          <w:b w:val="0"/>
          <w:bCs w:val="0"/>
          <w:lang w:val="en-US"/>
        </w:rPr>
        <w:t>2</w:t>
      </w:r>
    </w:p>
    <w:p w:rsidR="000C3865" w:rsidRPr="00E878B3" w:rsidRDefault="000C3865" w:rsidP="000C3865">
      <w:pPr>
        <w:pStyle w:val="Tabletitle"/>
        <w:rPr>
          <w:lang w:val="en-US"/>
        </w:rPr>
      </w:pPr>
      <w:r>
        <w:rPr>
          <w:rStyle w:val="Strong"/>
          <w:lang w:val="en-US"/>
        </w:rPr>
        <w:t>VHF data exchange system communications including AIS, ASM, and VDE</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1"/>
        <w:gridCol w:w="1959"/>
        <w:gridCol w:w="1900"/>
        <w:gridCol w:w="1782"/>
        <w:gridCol w:w="2448"/>
        <w:tblGridChange w:id="35">
          <w:tblGrid>
            <w:gridCol w:w="108"/>
            <w:gridCol w:w="1253"/>
            <w:gridCol w:w="108"/>
            <w:gridCol w:w="1851"/>
            <w:gridCol w:w="108"/>
            <w:gridCol w:w="1792"/>
            <w:gridCol w:w="108"/>
            <w:gridCol w:w="1674"/>
            <w:gridCol w:w="108"/>
            <w:gridCol w:w="2340"/>
            <w:gridCol w:w="108"/>
          </w:tblGrid>
        </w:tblGridChange>
      </w:tblGrid>
      <w:tr w:rsidR="000C3865" w:rsidRPr="00F073C7" w:rsidTr="000332DA">
        <w:trPr>
          <w:cantSplit/>
          <w:trHeight w:val="598"/>
          <w:tblHeader/>
          <w:jc w:val="center"/>
        </w:trPr>
        <w:tc>
          <w:tcPr>
            <w:tcW w:w="1361" w:type="dxa"/>
            <w:tcBorders>
              <w:top w:val="single" w:sz="12" w:space="0" w:color="auto"/>
              <w:left w:val="single" w:sz="12" w:space="0" w:color="auto"/>
              <w:bottom w:val="single" w:sz="12" w:space="0" w:color="auto"/>
              <w:right w:val="single" w:sz="12" w:space="0" w:color="auto"/>
            </w:tcBorders>
            <w:shd w:val="clear" w:color="auto" w:fill="CCFF33"/>
            <w:vAlign w:val="center"/>
          </w:tcPr>
          <w:p w:rsidR="000C3865" w:rsidRPr="00F073C7" w:rsidRDefault="000C3865" w:rsidP="000332DA">
            <w:pPr>
              <w:pStyle w:val="Tablehead"/>
              <w:rPr>
                <w:lang w:val="en-US" w:eastAsia="en-AU"/>
              </w:rPr>
            </w:pPr>
          </w:p>
        </w:tc>
        <w:tc>
          <w:tcPr>
            <w:tcW w:w="3859" w:type="dxa"/>
            <w:gridSpan w:val="2"/>
            <w:tcBorders>
              <w:top w:val="single" w:sz="12" w:space="0" w:color="auto"/>
              <w:left w:val="single" w:sz="12" w:space="0" w:color="auto"/>
              <w:bottom w:val="single" w:sz="12" w:space="0" w:color="auto"/>
              <w:right w:val="single" w:sz="12" w:space="0" w:color="auto"/>
            </w:tcBorders>
            <w:shd w:val="clear" w:color="auto" w:fill="95B3D7"/>
            <w:vAlign w:val="center"/>
          </w:tcPr>
          <w:p w:rsidR="000C3865" w:rsidRPr="00F073C7" w:rsidRDefault="000C3865" w:rsidP="000332DA">
            <w:pPr>
              <w:pStyle w:val="Tablehead"/>
              <w:rPr>
                <w:i/>
                <w:lang w:val="en-US"/>
              </w:rPr>
            </w:pPr>
            <w:r w:rsidRPr="00F073C7">
              <w:rPr>
                <w:i/>
                <w:lang w:val="en-US"/>
              </w:rPr>
              <w:t xml:space="preserve">VHF Data Communications (including </w:t>
            </w:r>
            <w:r>
              <w:rPr>
                <w:i/>
                <w:lang w:val="en-US"/>
              </w:rPr>
              <w:t xml:space="preserve">ASM and </w:t>
            </w:r>
            <w:r w:rsidRPr="00F073C7">
              <w:rPr>
                <w:i/>
                <w:lang w:val="en-US"/>
              </w:rPr>
              <w:t xml:space="preserve">VDE) </w:t>
            </w:r>
          </w:p>
        </w:tc>
        <w:tc>
          <w:tcPr>
            <w:tcW w:w="4230"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rsidR="000C3865" w:rsidRPr="00F073C7" w:rsidRDefault="000C3865" w:rsidP="000332DA">
            <w:pPr>
              <w:pStyle w:val="Tablehead"/>
              <w:rPr>
                <w:i/>
                <w:lang w:val="en-US" w:eastAsia="en-AU"/>
              </w:rPr>
            </w:pPr>
            <w:r w:rsidRPr="00F073C7">
              <w:rPr>
                <w:i/>
                <w:lang w:val="en-US"/>
              </w:rPr>
              <w:t>AIS</w:t>
            </w:r>
          </w:p>
        </w:tc>
      </w:tr>
      <w:tr w:rsidR="000C3865" w:rsidRPr="00F073C7" w:rsidTr="000332DA">
        <w:trPr>
          <w:cantSplit/>
          <w:trHeight w:val="1031"/>
          <w:tblHeader/>
          <w:jc w:val="center"/>
        </w:trPr>
        <w:tc>
          <w:tcPr>
            <w:tcW w:w="1361" w:type="dxa"/>
            <w:tcBorders>
              <w:top w:val="single" w:sz="12" w:space="0" w:color="auto"/>
              <w:left w:val="single" w:sz="12" w:space="0" w:color="auto"/>
              <w:right w:val="single" w:sz="12" w:space="0" w:color="auto"/>
            </w:tcBorders>
            <w:shd w:val="clear" w:color="auto" w:fill="CCFF33"/>
            <w:vAlign w:val="center"/>
          </w:tcPr>
          <w:p w:rsidR="000C3865" w:rsidRPr="00F073C7" w:rsidRDefault="000C3865" w:rsidP="000332DA">
            <w:pPr>
              <w:rPr>
                <w:rFonts w:cs="Arial"/>
                <w:b/>
                <w:sz w:val="20"/>
                <w:u w:val="single"/>
                <w:lang w:val="en-US" w:eastAsia="en-AU"/>
              </w:rPr>
            </w:pPr>
            <w:r w:rsidRPr="00F073C7">
              <w:rPr>
                <w:rFonts w:cs="Arial"/>
                <w:b/>
                <w:sz w:val="20"/>
                <w:u w:val="single"/>
                <w:lang w:val="en-US"/>
              </w:rPr>
              <w:t>Sub-group</w:t>
            </w:r>
          </w:p>
        </w:tc>
        <w:tc>
          <w:tcPr>
            <w:tcW w:w="1959" w:type="dxa"/>
            <w:tcBorders>
              <w:top w:val="single" w:sz="12" w:space="0" w:color="auto"/>
              <w:left w:val="single" w:sz="12" w:space="0" w:color="auto"/>
              <w:right w:val="single" w:sz="12" w:space="0" w:color="auto"/>
            </w:tcBorders>
            <w:shd w:val="clear" w:color="auto" w:fill="95B3D7"/>
            <w:vAlign w:val="center"/>
          </w:tcPr>
          <w:p w:rsidR="000C3865" w:rsidRDefault="000C3865" w:rsidP="000332DA">
            <w:pPr>
              <w:spacing w:before="100" w:beforeAutospacing="1"/>
              <w:jc w:val="center"/>
              <w:rPr>
                <w:rFonts w:cs="Arial"/>
                <w:b/>
                <w:i/>
                <w:caps/>
                <w:sz w:val="18"/>
                <w:szCs w:val="18"/>
                <w:u w:val="single"/>
                <w:lang w:val="en-US"/>
              </w:rPr>
            </w:pPr>
            <w:r w:rsidRPr="00F073C7">
              <w:rPr>
                <w:rFonts w:cs="Arial"/>
                <w:b/>
                <w:i/>
                <w:sz w:val="18"/>
                <w:szCs w:val="18"/>
                <w:u w:val="single"/>
                <w:lang w:val="en-US"/>
              </w:rPr>
              <w:t xml:space="preserve">Data communications </w:t>
            </w:r>
            <w:r>
              <w:rPr>
                <w:rFonts w:cs="Arial"/>
                <w:b/>
                <w:i/>
                <w:sz w:val="18"/>
                <w:szCs w:val="18"/>
                <w:u w:val="single"/>
                <w:lang w:val="en-US"/>
              </w:rPr>
              <w:t>for ASM</w:t>
            </w:r>
          </w:p>
        </w:tc>
        <w:tc>
          <w:tcPr>
            <w:tcW w:w="1900" w:type="dxa"/>
            <w:tcBorders>
              <w:top w:val="single" w:sz="12" w:space="0" w:color="auto"/>
              <w:left w:val="single" w:sz="12" w:space="0" w:color="auto"/>
              <w:right w:val="single" w:sz="12" w:space="0" w:color="auto"/>
            </w:tcBorders>
            <w:shd w:val="clear" w:color="auto" w:fill="95B3D7"/>
            <w:vAlign w:val="center"/>
          </w:tcPr>
          <w:p w:rsidR="000C3865" w:rsidRDefault="000C3865" w:rsidP="000332DA">
            <w:pPr>
              <w:spacing w:before="100" w:beforeAutospacing="1"/>
              <w:jc w:val="center"/>
              <w:rPr>
                <w:rFonts w:cs="Arial"/>
                <w:b/>
                <w:i/>
                <w:caps/>
                <w:sz w:val="18"/>
                <w:szCs w:val="18"/>
                <w:u w:val="single"/>
                <w:lang w:val="en-US"/>
              </w:rPr>
            </w:pPr>
            <w:r w:rsidRPr="00F073C7">
              <w:rPr>
                <w:rFonts w:cs="Arial"/>
                <w:b/>
                <w:i/>
                <w:sz w:val="18"/>
                <w:szCs w:val="18"/>
                <w:u w:val="single"/>
                <w:lang w:val="en-US"/>
              </w:rPr>
              <w:t xml:space="preserve">Data communications  </w:t>
            </w:r>
            <w:r>
              <w:rPr>
                <w:rFonts w:cs="Arial"/>
                <w:b/>
                <w:i/>
                <w:sz w:val="18"/>
                <w:szCs w:val="18"/>
                <w:u w:val="single"/>
                <w:lang w:val="en-US"/>
              </w:rPr>
              <w:t>for VDE</w:t>
            </w:r>
          </w:p>
        </w:tc>
        <w:tc>
          <w:tcPr>
            <w:tcW w:w="1782" w:type="dxa"/>
            <w:tcBorders>
              <w:top w:val="single" w:sz="12" w:space="0" w:color="auto"/>
              <w:left w:val="single" w:sz="12" w:space="0" w:color="auto"/>
            </w:tcBorders>
            <w:shd w:val="clear" w:color="auto" w:fill="E5B8B7"/>
            <w:vAlign w:val="center"/>
          </w:tcPr>
          <w:p w:rsidR="000C3865" w:rsidRPr="00F073C7" w:rsidRDefault="000C3865" w:rsidP="000332DA">
            <w:pPr>
              <w:spacing w:before="100" w:beforeAutospacing="1"/>
              <w:jc w:val="center"/>
              <w:rPr>
                <w:rFonts w:cs="Arial"/>
                <w:b/>
                <w:i/>
                <w:sz w:val="18"/>
                <w:szCs w:val="18"/>
                <w:u w:val="single"/>
                <w:lang w:val="en-US" w:eastAsia="en-AU"/>
              </w:rPr>
            </w:pPr>
            <w:r w:rsidRPr="00F073C7">
              <w:rPr>
                <w:rFonts w:cs="Arial"/>
                <w:b/>
                <w:i/>
                <w:sz w:val="18"/>
                <w:szCs w:val="18"/>
                <w:u w:val="single"/>
                <w:lang w:val="en-US"/>
              </w:rPr>
              <w:t>AIS for safety of navigation</w:t>
            </w:r>
          </w:p>
        </w:tc>
        <w:tc>
          <w:tcPr>
            <w:tcW w:w="2448" w:type="dxa"/>
            <w:tcBorders>
              <w:top w:val="single" w:sz="12" w:space="0" w:color="auto"/>
              <w:right w:val="single" w:sz="12" w:space="0" w:color="auto"/>
            </w:tcBorders>
            <w:shd w:val="clear" w:color="auto" w:fill="E5B8B7"/>
            <w:vAlign w:val="center"/>
          </w:tcPr>
          <w:p w:rsidR="000C3865" w:rsidRPr="00F073C7" w:rsidRDefault="000C3865" w:rsidP="000332DA">
            <w:pPr>
              <w:jc w:val="center"/>
              <w:rPr>
                <w:rFonts w:cs="Arial"/>
                <w:b/>
                <w:i/>
                <w:sz w:val="18"/>
                <w:szCs w:val="18"/>
                <w:u w:val="single"/>
                <w:lang w:val="en-US" w:eastAsia="en-AU"/>
              </w:rPr>
            </w:pPr>
            <w:r w:rsidRPr="00F073C7">
              <w:rPr>
                <w:rFonts w:cs="Arial"/>
                <w:b/>
                <w:i/>
                <w:sz w:val="18"/>
                <w:szCs w:val="18"/>
                <w:u w:val="single"/>
                <w:lang w:val="en-US"/>
              </w:rPr>
              <w:t>AIS long range</w:t>
            </w:r>
          </w:p>
        </w:tc>
      </w:tr>
      <w:tr w:rsidR="000C3865" w:rsidRPr="00F073C7" w:rsidTr="0058793E">
        <w:tblPrEx>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36" w:author="Plenary Room" w:date="2014-04-01T14:47:00Z">
            <w:tblPrEx>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cantSplit/>
          <w:trHeight w:val="1135"/>
          <w:tblHeader/>
          <w:jc w:val="center"/>
          <w:trPrChange w:id="37" w:author="Plenary Room" w:date="2014-04-01T14:47:00Z">
            <w:trPr>
              <w:gridAfter w:val="0"/>
              <w:cantSplit/>
              <w:trHeight w:val="1135"/>
              <w:tblHeader/>
              <w:jc w:val="center"/>
            </w:trPr>
          </w:trPrChange>
        </w:trPr>
        <w:tc>
          <w:tcPr>
            <w:tcW w:w="1361" w:type="dxa"/>
            <w:tcBorders>
              <w:left w:val="single" w:sz="12" w:space="0" w:color="auto"/>
              <w:right w:val="single" w:sz="12" w:space="0" w:color="auto"/>
            </w:tcBorders>
            <w:shd w:val="clear" w:color="auto" w:fill="CCFF33"/>
            <w:vAlign w:val="center"/>
            <w:tcPrChange w:id="38" w:author="Plenary Room" w:date="2014-04-01T14:47:00Z">
              <w:tcPr>
                <w:tcW w:w="1361" w:type="dxa"/>
                <w:gridSpan w:val="2"/>
                <w:tcBorders>
                  <w:left w:val="single" w:sz="12" w:space="0" w:color="auto"/>
                  <w:right w:val="single" w:sz="12" w:space="0" w:color="auto"/>
                </w:tcBorders>
                <w:shd w:val="clear" w:color="auto" w:fill="CCFF33"/>
                <w:vAlign w:val="center"/>
              </w:tcPr>
            </w:tcPrChange>
          </w:tcPr>
          <w:p w:rsidR="000C3865" w:rsidRPr="00F073C7" w:rsidRDefault="000C3865" w:rsidP="000332DA">
            <w:pPr>
              <w:rPr>
                <w:rFonts w:cs="Arial"/>
                <w:b/>
                <w:sz w:val="20"/>
                <w:lang w:val="en-US" w:eastAsia="en-AU"/>
              </w:rPr>
            </w:pPr>
            <w:r w:rsidRPr="00F073C7">
              <w:rPr>
                <w:rFonts w:cs="Arial"/>
                <w:b/>
                <w:sz w:val="20"/>
                <w:lang w:val="en-US"/>
              </w:rPr>
              <w:t xml:space="preserve">Radio channels </w:t>
            </w:r>
          </w:p>
        </w:tc>
        <w:tc>
          <w:tcPr>
            <w:tcW w:w="1959" w:type="dxa"/>
            <w:tcBorders>
              <w:left w:val="single" w:sz="12" w:space="0" w:color="auto"/>
              <w:right w:val="single" w:sz="12" w:space="0" w:color="auto"/>
            </w:tcBorders>
            <w:shd w:val="clear" w:color="auto" w:fill="95B3D7"/>
            <w:vAlign w:val="center"/>
            <w:tcPrChange w:id="39" w:author="Plenary Room" w:date="2014-04-01T14:47:00Z">
              <w:tcPr>
                <w:tcW w:w="1959" w:type="dxa"/>
                <w:gridSpan w:val="2"/>
                <w:tcBorders>
                  <w:left w:val="single" w:sz="12" w:space="0" w:color="auto"/>
                  <w:right w:val="single" w:sz="12" w:space="0" w:color="auto"/>
                </w:tcBorders>
                <w:shd w:val="clear" w:color="auto" w:fill="95B3D7"/>
                <w:vAlign w:val="center"/>
              </w:tcPr>
            </w:tcPrChange>
          </w:tcPr>
          <w:p w:rsidR="000C3865" w:rsidRPr="006428D3" w:rsidRDefault="000C3865" w:rsidP="00A76396">
            <w:pPr>
              <w:pStyle w:val="ListParagraph"/>
              <w:numPr>
                <w:ilvl w:val="0"/>
                <w:numId w:val="1"/>
              </w:numPr>
              <w:ind w:left="341"/>
              <w:rPr>
                <w:rFonts w:asciiTheme="majorBidi" w:hAnsiTheme="majorBidi" w:cstheme="majorBidi"/>
                <w:i/>
                <w:sz w:val="18"/>
                <w:szCs w:val="18"/>
                <w:lang w:val="en-US"/>
              </w:rPr>
            </w:pPr>
            <w:r w:rsidRPr="006428D3">
              <w:rPr>
                <w:rFonts w:asciiTheme="majorBidi" w:hAnsiTheme="majorBidi" w:cstheme="majorBidi"/>
                <w:i/>
                <w:sz w:val="18"/>
                <w:szCs w:val="18"/>
                <w:lang w:val="en-US"/>
              </w:rPr>
              <w:t xml:space="preserve">Channels 27 and 28 </w:t>
            </w:r>
          </w:p>
          <w:p w:rsidR="000C3865" w:rsidRPr="00A76396" w:rsidDel="0058793E" w:rsidRDefault="00A76396" w:rsidP="00D3770E">
            <w:pPr>
              <w:pStyle w:val="Tabletext"/>
              <w:keepLines/>
              <w:numPr>
                <w:ilvl w:val="0"/>
                <w:numId w:val="1"/>
              </w:numPr>
              <w:tabs>
                <w:tab w:val="left" w:leader="dot" w:pos="7938"/>
                <w:tab w:val="center" w:pos="9526"/>
              </w:tabs>
              <w:spacing w:before="80" w:after="80"/>
              <w:ind w:left="341" w:hanging="344"/>
              <w:rPr>
                <w:del w:id="40" w:author="Plenary Room" w:date="2014-04-01T14:44:00Z"/>
                <w:rFonts w:eastAsia="Calibri"/>
                <w:i/>
                <w:sz w:val="18"/>
                <w:szCs w:val="18"/>
                <w:lang w:val="en-US" w:eastAsia="en-GB"/>
              </w:rPr>
            </w:pPr>
            <w:del w:id="41" w:author="Plenary Room" w:date="2014-04-01T14:44:00Z">
              <w:r w:rsidDel="0058793E">
                <w:rPr>
                  <w:rFonts w:eastAsia="Calibri"/>
                  <w:i/>
                  <w:sz w:val="18"/>
                  <w:szCs w:val="18"/>
                  <w:lang w:val="en-US" w:eastAsia="en-GB"/>
                </w:rPr>
                <w:tab/>
              </w:r>
              <w:r w:rsidR="000332DA" w:rsidRPr="00A76396" w:rsidDel="0058793E">
                <w:rPr>
                  <w:rFonts w:eastAsia="Calibri"/>
                  <w:i/>
                  <w:sz w:val="18"/>
                  <w:szCs w:val="18"/>
                  <w:lang w:val="en-US" w:eastAsia="en-GB"/>
                </w:rPr>
                <w:delText>O</w:delText>
              </w:r>
              <w:r w:rsidR="000C3865" w:rsidRPr="00A76396" w:rsidDel="0058793E">
                <w:rPr>
                  <w:rFonts w:eastAsia="Calibri"/>
                  <w:i/>
                  <w:sz w:val="18"/>
                  <w:szCs w:val="18"/>
                  <w:lang w:val="en-US" w:eastAsia="en-GB"/>
                </w:rPr>
                <w:delText>ption</w:delText>
              </w:r>
              <w:r w:rsidR="000C3865" w:rsidRPr="006A4A9B" w:rsidDel="0058793E">
                <w:rPr>
                  <w:rFonts w:eastAsia="Calibri"/>
                  <w:i/>
                  <w:sz w:val="18"/>
                  <w:szCs w:val="18"/>
                  <w:lang w:val="en-US" w:eastAsia="en-GB"/>
                </w:rPr>
                <w:delText xml:space="preserve"> 2: </w:delText>
              </w:r>
              <w:r w:rsidR="000C3865" w:rsidRPr="00A76396" w:rsidDel="0058793E">
                <w:rPr>
                  <w:rFonts w:eastAsia="Calibri"/>
                  <w:i/>
                  <w:sz w:val="18"/>
                  <w:szCs w:val="18"/>
                  <w:lang w:val="en-US" w:eastAsia="en-GB"/>
                </w:rPr>
                <w:delText>channels</w:delText>
              </w:r>
              <w:r w:rsidR="000C3865" w:rsidRPr="006A4A9B" w:rsidDel="0058793E">
                <w:rPr>
                  <w:rFonts w:eastAsia="Calibri"/>
                  <w:i/>
                  <w:sz w:val="18"/>
                  <w:szCs w:val="18"/>
                  <w:lang w:val="en-US" w:eastAsia="en-GB"/>
                </w:rPr>
                <w:delText xml:space="preserve"> 87</w:delText>
              </w:r>
              <w:r w:rsidR="000C3865" w:rsidRPr="00A76396" w:rsidDel="0058793E">
                <w:rPr>
                  <w:rFonts w:eastAsia="Calibri"/>
                  <w:i/>
                  <w:sz w:val="18"/>
                  <w:szCs w:val="18"/>
                  <w:lang w:val="en-US" w:eastAsia="en-GB"/>
                </w:rPr>
                <w:delText>and</w:delText>
              </w:r>
              <w:r w:rsidR="000C3865" w:rsidRPr="006A4A9B" w:rsidDel="0058793E">
                <w:rPr>
                  <w:rFonts w:eastAsia="Calibri"/>
                  <w:i/>
                  <w:sz w:val="18"/>
                  <w:szCs w:val="18"/>
                  <w:lang w:val="en-US" w:eastAsia="en-GB"/>
                </w:rPr>
                <w:delText xml:space="preserve"> 88</w:delText>
              </w:r>
            </w:del>
          </w:p>
          <w:p w:rsidR="000C3865" w:rsidRPr="006428D3" w:rsidRDefault="000C3865" w:rsidP="00A76396">
            <w:pPr>
              <w:numPr>
                <w:ilvl w:val="0"/>
                <w:numId w:val="1"/>
              </w:numPr>
              <w:tabs>
                <w:tab w:val="clear" w:pos="1134"/>
                <w:tab w:val="clear" w:pos="1871"/>
                <w:tab w:val="clear" w:pos="2268"/>
                <w:tab w:val="num" w:pos="862"/>
              </w:tabs>
              <w:overflowPunct/>
              <w:autoSpaceDE/>
              <w:autoSpaceDN/>
              <w:adjustRightInd/>
              <w:spacing w:before="100" w:beforeAutospacing="1"/>
              <w:ind w:left="341"/>
              <w:textAlignment w:val="auto"/>
              <w:rPr>
                <w:rFonts w:cs="Arial"/>
                <w:i/>
                <w:sz w:val="18"/>
                <w:szCs w:val="18"/>
                <w:lang w:val="en-US"/>
              </w:rPr>
            </w:pPr>
            <w:r w:rsidRPr="006428D3">
              <w:rPr>
                <w:rFonts w:cs="Arial"/>
                <w:i/>
                <w:sz w:val="18"/>
                <w:szCs w:val="18"/>
                <w:lang w:val="en-US"/>
              </w:rPr>
              <w:t xml:space="preserve">World-wide dedicated channels </w:t>
            </w:r>
            <w:r w:rsidRPr="006428D3">
              <w:rPr>
                <w:rFonts w:cs="Arial"/>
                <w:i/>
                <w:sz w:val="18"/>
                <w:szCs w:val="18"/>
                <w:lang w:val="en-US"/>
              </w:rPr>
              <w:br/>
              <w:t>(WRC-15 target)</w:t>
            </w:r>
          </w:p>
        </w:tc>
        <w:tc>
          <w:tcPr>
            <w:tcW w:w="1900" w:type="dxa"/>
            <w:tcBorders>
              <w:left w:val="single" w:sz="12" w:space="0" w:color="auto"/>
              <w:right w:val="single" w:sz="12" w:space="0" w:color="auto"/>
            </w:tcBorders>
            <w:shd w:val="clear" w:color="auto" w:fill="95B3D7"/>
            <w:tcPrChange w:id="42" w:author="Plenary Room" w:date="2014-04-01T14:47:00Z">
              <w:tcPr>
                <w:tcW w:w="1900" w:type="dxa"/>
                <w:gridSpan w:val="2"/>
                <w:tcBorders>
                  <w:left w:val="single" w:sz="12" w:space="0" w:color="auto"/>
                  <w:right w:val="single" w:sz="12" w:space="0" w:color="auto"/>
                </w:tcBorders>
                <w:shd w:val="clear" w:color="auto" w:fill="95B3D7"/>
                <w:vAlign w:val="center"/>
              </w:tcPr>
            </w:tcPrChange>
          </w:tcPr>
          <w:p w:rsidR="000C3865" w:rsidRPr="0058793E" w:rsidRDefault="0058793E">
            <w:pPr>
              <w:pStyle w:val="Proposal"/>
              <w:numPr>
                <w:ilvl w:val="0"/>
                <w:numId w:val="1"/>
              </w:numPr>
              <w:spacing w:before="100" w:beforeAutospacing="1"/>
              <w:rPr>
                <w:i/>
                <w:caps/>
                <w:sz w:val="18"/>
                <w:szCs w:val="18"/>
                <w:lang w:val="en-US"/>
                <w:rPrChange w:id="43" w:author="Plenary Room" w:date="2014-04-01T14:48:00Z">
                  <w:rPr>
                    <w:b/>
                    <w:lang w:val="en-US"/>
                  </w:rPr>
                </w:rPrChange>
              </w:rPr>
              <w:pPrChange w:id="44" w:author="Plenary Room" w:date="2014-04-01T14:47:00Z">
                <w:pPr>
                  <w:tabs>
                    <w:tab w:val="clear" w:pos="1134"/>
                    <w:tab w:val="clear" w:pos="1871"/>
                    <w:tab w:val="clear" w:pos="2268"/>
                    <w:tab w:val="num" w:pos="862"/>
                  </w:tabs>
                  <w:overflowPunct/>
                  <w:autoSpaceDE/>
                  <w:autoSpaceDN/>
                  <w:adjustRightInd/>
                  <w:spacing w:before="100" w:beforeAutospacing="1"/>
                  <w:ind w:left="432"/>
                  <w:jc w:val="center"/>
                  <w:textAlignment w:val="auto"/>
                </w:pPr>
              </w:pPrChange>
            </w:pPr>
            <w:ins w:id="45" w:author="Plenary Room" w:date="2014-04-01T14:47:00Z">
              <w:r w:rsidRPr="0058793E">
                <w:rPr>
                  <w:rStyle w:val="Emphasis"/>
                  <w:rFonts w:hAnsi="Times New Roman"/>
                  <w:sz w:val="18"/>
                  <w:szCs w:val="18"/>
                  <w:rPrChange w:id="46" w:author="Plenary Room" w:date="2014-04-01T14:48:00Z">
                    <w:rPr>
                      <w:rStyle w:val="Emphasis"/>
                    </w:rPr>
                  </w:rPrChange>
                </w:rPr>
                <w:t>See table 1 below</w:t>
              </w:r>
            </w:ins>
          </w:p>
        </w:tc>
        <w:tc>
          <w:tcPr>
            <w:tcW w:w="1782" w:type="dxa"/>
            <w:tcBorders>
              <w:left w:val="single" w:sz="12" w:space="0" w:color="auto"/>
            </w:tcBorders>
            <w:shd w:val="clear" w:color="auto" w:fill="E5B8B7"/>
            <w:vAlign w:val="center"/>
            <w:tcPrChange w:id="47" w:author="Plenary Room" w:date="2014-04-01T14:47:00Z">
              <w:tcPr>
                <w:tcW w:w="1782" w:type="dxa"/>
                <w:gridSpan w:val="2"/>
                <w:tcBorders>
                  <w:left w:val="single" w:sz="12" w:space="0" w:color="auto"/>
                </w:tcBorders>
                <w:shd w:val="clear" w:color="auto" w:fill="E5B8B7"/>
                <w:vAlign w:val="center"/>
              </w:tcPr>
            </w:tcPrChange>
          </w:tcPr>
          <w:p w:rsidR="000C3865" w:rsidRPr="00BD2C79"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AIS-1 &amp; AIS-2 (simplex)</w:t>
            </w:r>
          </w:p>
        </w:tc>
        <w:tc>
          <w:tcPr>
            <w:tcW w:w="2448" w:type="dxa"/>
            <w:tcBorders>
              <w:right w:val="single" w:sz="12" w:space="0" w:color="auto"/>
            </w:tcBorders>
            <w:shd w:val="clear" w:color="auto" w:fill="E5B8B7"/>
            <w:vAlign w:val="center"/>
            <w:tcPrChange w:id="48" w:author="Plenary Room" w:date="2014-04-01T14:47:00Z">
              <w:tcPr>
                <w:tcW w:w="2448" w:type="dxa"/>
                <w:gridSpan w:val="2"/>
                <w:tcBorders>
                  <w:right w:val="single" w:sz="12" w:space="0" w:color="auto"/>
                </w:tcBorders>
                <w:shd w:val="clear" w:color="auto" w:fill="E5B8B7"/>
                <w:vAlign w:val="center"/>
              </w:tcPr>
            </w:tcPrChange>
          </w:tcPr>
          <w:p w:rsidR="000C3865" w:rsidRPr="00BD2C79"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Channels 75 and 76 (simplex) </w:t>
            </w:r>
          </w:p>
        </w:tc>
      </w:tr>
      <w:tr w:rsidR="000C3865" w:rsidRPr="00F073C7" w:rsidTr="000332DA">
        <w:trPr>
          <w:cantSplit/>
          <w:trHeight w:val="1224"/>
          <w:jc w:val="center"/>
        </w:trPr>
        <w:tc>
          <w:tcPr>
            <w:tcW w:w="1361" w:type="dxa"/>
            <w:tcBorders>
              <w:left w:val="single" w:sz="12" w:space="0" w:color="auto"/>
              <w:right w:val="single" w:sz="12" w:space="0" w:color="auto"/>
            </w:tcBorders>
            <w:shd w:val="clear" w:color="auto" w:fill="CCFF33"/>
            <w:vAlign w:val="center"/>
          </w:tcPr>
          <w:p w:rsidR="000C3865" w:rsidRPr="00F073C7" w:rsidRDefault="000C3865" w:rsidP="000332DA">
            <w:pPr>
              <w:rPr>
                <w:rFonts w:cs="Arial"/>
                <w:b/>
                <w:sz w:val="20"/>
                <w:lang w:val="en-US" w:eastAsia="en-AU"/>
              </w:rPr>
            </w:pPr>
            <w:r w:rsidRPr="00F073C7">
              <w:rPr>
                <w:rFonts w:cs="Arial"/>
                <w:b/>
                <w:sz w:val="20"/>
                <w:lang w:val="en-US"/>
              </w:rPr>
              <w:t>Functionality</w:t>
            </w:r>
          </w:p>
        </w:tc>
        <w:tc>
          <w:tcPr>
            <w:tcW w:w="1959" w:type="dxa"/>
            <w:tcBorders>
              <w:left w:val="single" w:sz="12" w:space="0" w:color="auto"/>
              <w:right w:val="single" w:sz="12" w:space="0" w:color="auto"/>
            </w:tcBorders>
            <w:shd w:val="clear" w:color="auto" w:fill="95B3D7"/>
            <w:vAlign w:val="center"/>
          </w:tcPr>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eastAsia="en-AU"/>
              </w:rPr>
            </w:pPr>
            <w:r w:rsidRPr="00F073C7">
              <w:rPr>
                <w:rFonts w:cs="Arial"/>
                <w:i/>
                <w:sz w:val="18"/>
                <w:szCs w:val="18"/>
                <w:lang w:val="en-US"/>
              </w:rPr>
              <w:t>Marine safety information</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Marine security information</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Pr>
                <w:rFonts w:cs="Arial"/>
                <w:i/>
                <w:sz w:val="18"/>
                <w:szCs w:val="18"/>
                <w:lang w:val="en-US"/>
              </w:rPr>
              <w:t>Short Safety related Messages (</w:t>
            </w:r>
            <w:r w:rsidRPr="00F073C7">
              <w:rPr>
                <w:rFonts w:cs="Arial"/>
                <w:i/>
                <w:sz w:val="18"/>
                <w:szCs w:val="18"/>
                <w:lang w:val="en-US"/>
              </w:rPr>
              <w:t>SSRMs</w:t>
            </w:r>
            <w:r>
              <w:rPr>
                <w:rFonts w:cs="Arial"/>
                <w:i/>
                <w:sz w:val="18"/>
                <w:szCs w:val="18"/>
                <w:lang w:val="en-US"/>
              </w:rPr>
              <w:t>)</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35"/>
              <w:textAlignment w:val="auto"/>
              <w:rPr>
                <w:rFonts w:cs="Arial"/>
                <w:i/>
                <w:sz w:val="18"/>
                <w:szCs w:val="18"/>
                <w:lang w:val="en-US"/>
              </w:rPr>
            </w:pPr>
            <w:r w:rsidRPr="00F073C7">
              <w:rPr>
                <w:rFonts w:cs="Arial"/>
                <w:i/>
                <w:sz w:val="18"/>
                <w:szCs w:val="18"/>
                <w:lang w:val="en-US"/>
              </w:rPr>
              <w:t>General purpose information communication</w:t>
            </w:r>
          </w:p>
        </w:tc>
        <w:tc>
          <w:tcPr>
            <w:tcW w:w="1900" w:type="dxa"/>
            <w:tcBorders>
              <w:left w:val="single" w:sz="12" w:space="0" w:color="auto"/>
              <w:right w:val="single" w:sz="12" w:space="0" w:color="auto"/>
            </w:tcBorders>
            <w:shd w:val="clear" w:color="auto" w:fill="95B3D7"/>
            <w:vAlign w:val="center"/>
          </w:tcPr>
          <w:p w:rsidR="000C3865" w:rsidRPr="00863128" w:rsidRDefault="000C3865" w:rsidP="000332DA">
            <w:pPr>
              <w:pStyle w:val="ListParagraph"/>
              <w:numPr>
                <w:ilvl w:val="0"/>
                <w:numId w:val="2"/>
              </w:numPr>
              <w:tabs>
                <w:tab w:val="clear" w:pos="862"/>
              </w:tabs>
              <w:ind w:left="360"/>
              <w:rPr>
                <w:rFonts w:asciiTheme="majorBidi" w:hAnsiTheme="majorBidi" w:cstheme="majorBidi"/>
                <w:i/>
                <w:sz w:val="18"/>
                <w:szCs w:val="18"/>
                <w:lang w:val="en-US"/>
              </w:rPr>
            </w:pPr>
            <w:r w:rsidRPr="00863128">
              <w:rPr>
                <w:rFonts w:asciiTheme="majorBidi" w:hAnsiTheme="majorBidi" w:cstheme="majorBidi"/>
                <w:i/>
                <w:sz w:val="18"/>
                <w:szCs w:val="18"/>
                <w:lang w:val="en-US"/>
              </w:rPr>
              <w:t xml:space="preserve">General purpose data exchange </w:t>
            </w:r>
          </w:p>
          <w:p w:rsidR="000C3865"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10"/>
              <w:textAlignment w:val="auto"/>
              <w:rPr>
                <w:rFonts w:cs="Arial"/>
                <w:i/>
                <w:sz w:val="18"/>
                <w:szCs w:val="18"/>
                <w:lang w:val="en-US"/>
              </w:rPr>
            </w:pPr>
            <w:r w:rsidRPr="00F073C7">
              <w:rPr>
                <w:rFonts w:cs="Arial"/>
                <w:i/>
                <w:sz w:val="18"/>
                <w:szCs w:val="18"/>
                <w:lang w:val="en-US"/>
              </w:rPr>
              <w:t>Robust high speed data exchange</w:t>
            </w:r>
          </w:p>
          <w:p w:rsidR="000C3865"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10"/>
              <w:textAlignment w:val="auto"/>
              <w:rPr>
                <w:rFonts w:cs="Arial"/>
                <w:i/>
                <w:caps/>
                <w:sz w:val="18"/>
                <w:szCs w:val="18"/>
                <w:lang w:val="en-US"/>
              </w:rPr>
            </w:pPr>
            <w:r>
              <w:rPr>
                <w:rFonts w:cs="Arial"/>
                <w:i/>
                <w:sz w:val="18"/>
                <w:szCs w:val="18"/>
                <w:lang w:val="en-US"/>
              </w:rPr>
              <w:t>VDE satellite communications</w:t>
            </w:r>
          </w:p>
        </w:tc>
        <w:tc>
          <w:tcPr>
            <w:tcW w:w="1782" w:type="dxa"/>
            <w:tcBorders>
              <w:lef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Safety of navigation</w:t>
            </w:r>
          </w:p>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b/>
                <w:i/>
                <w:caps/>
                <w:sz w:val="18"/>
                <w:szCs w:val="18"/>
                <w:lang w:val="en-US" w:eastAsia="en-AU"/>
              </w:rPr>
            </w:pPr>
            <w:r w:rsidRPr="00F073C7">
              <w:rPr>
                <w:rFonts w:cs="Arial"/>
                <w:i/>
                <w:sz w:val="18"/>
                <w:szCs w:val="18"/>
                <w:lang w:val="en-US"/>
              </w:rPr>
              <w:t xml:space="preserve">Maritime </w:t>
            </w:r>
            <w:r>
              <w:rPr>
                <w:rFonts w:cs="Arial"/>
                <w:i/>
                <w:sz w:val="18"/>
                <w:szCs w:val="18"/>
                <w:lang w:val="en-US"/>
              </w:rPr>
              <w:t xml:space="preserve">locating devices </w:t>
            </w:r>
          </w:p>
        </w:tc>
        <w:tc>
          <w:tcPr>
            <w:tcW w:w="2448" w:type="dxa"/>
            <w:tcBorders>
              <w:righ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S</w:t>
            </w:r>
            <w:r>
              <w:rPr>
                <w:rFonts w:cs="Arial"/>
                <w:i/>
                <w:sz w:val="18"/>
                <w:szCs w:val="18"/>
                <w:lang w:val="en-US"/>
              </w:rPr>
              <w:t>atellite</w:t>
            </w:r>
            <w:r w:rsidRPr="00F073C7">
              <w:rPr>
                <w:rFonts w:cs="Arial"/>
                <w:i/>
                <w:sz w:val="18"/>
                <w:szCs w:val="18"/>
                <w:lang w:val="en-US"/>
              </w:rPr>
              <w:t xml:space="preserve"> detection of AIS </w:t>
            </w:r>
          </w:p>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caps/>
                <w:sz w:val="18"/>
                <w:szCs w:val="18"/>
                <w:lang w:val="en-US" w:eastAsia="en-AU"/>
              </w:rPr>
            </w:pPr>
            <w:r>
              <w:rPr>
                <w:rFonts w:cs="Arial"/>
                <w:i/>
                <w:sz w:val="18"/>
                <w:szCs w:val="18"/>
                <w:lang w:val="en-US"/>
              </w:rPr>
              <w:t>Possible support of f</w:t>
            </w:r>
            <w:r w:rsidRPr="00F073C7">
              <w:rPr>
                <w:rFonts w:cs="Arial"/>
                <w:i/>
                <w:sz w:val="18"/>
                <w:szCs w:val="18"/>
                <w:lang w:val="en-US"/>
              </w:rPr>
              <w:t>uture SAR</w:t>
            </w:r>
          </w:p>
        </w:tc>
      </w:tr>
      <w:tr w:rsidR="000C3865" w:rsidRPr="00F073C7" w:rsidTr="000332DA">
        <w:trPr>
          <w:cantSplit/>
          <w:trHeight w:val="1231"/>
          <w:jc w:val="center"/>
        </w:trPr>
        <w:tc>
          <w:tcPr>
            <w:tcW w:w="1361" w:type="dxa"/>
            <w:tcBorders>
              <w:left w:val="single" w:sz="12" w:space="0" w:color="auto"/>
              <w:right w:val="single" w:sz="12" w:space="0" w:color="auto"/>
            </w:tcBorders>
            <w:shd w:val="clear" w:color="auto" w:fill="CCFF33"/>
            <w:vAlign w:val="center"/>
          </w:tcPr>
          <w:p w:rsidR="000C3865" w:rsidRPr="00F073C7" w:rsidRDefault="000C3865" w:rsidP="000332DA">
            <w:pPr>
              <w:rPr>
                <w:rFonts w:cs="Arial"/>
                <w:b/>
                <w:sz w:val="20"/>
                <w:lang w:val="en-US" w:eastAsia="en-AU"/>
              </w:rPr>
            </w:pPr>
            <w:r w:rsidRPr="00F073C7">
              <w:rPr>
                <w:rFonts w:cs="Arial"/>
                <w:b/>
                <w:sz w:val="20"/>
                <w:lang w:val="en-US"/>
              </w:rPr>
              <w:t>Message types</w:t>
            </w:r>
          </w:p>
          <w:p w:rsidR="000C3865" w:rsidRPr="00F073C7" w:rsidRDefault="000C3865" w:rsidP="000332DA">
            <w:pPr>
              <w:rPr>
                <w:rFonts w:cs="Arial"/>
                <w:b/>
                <w:sz w:val="20"/>
                <w:lang w:val="en-US" w:eastAsia="en-AU"/>
              </w:rPr>
            </w:pPr>
            <w:r w:rsidRPr="00F073C7">
              <w:rPr>
                <w:rFonts w:cs="Arial"/>
                <w:b/>
                <w:sz w:val="20"/>
                <w:lang w:val="en-US"/>
              </w:rPr>
              <w:t>for AIS protocol</w:t>
            </w:r>
          </w:p>
        </w:tc>
        <w:tc>
          <w:tcPr>
            <w:tcW w:w="1959" w:type="dxa"/>
            <w:tcBorders>
              <w:left w:val="single" w:sz="12" w:space="0" w:color="auto"/>
              <w:right w:val="single" w:sz="12" w:space="0" w:color="auto"/>
            </w:tcBorders>
            <w:shd w:val="clear" w:color="auto" w:fill="95B3D7"/>
            <w:vAlign w:val="center"/>
          </w:tcPr>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eastAsia="en-AU"/>
              </w:rPr>
            </w:pPr>
            <w:r w:rsidRPr="00F073C7">
              <w:rPr>
                <w:rFonts w:cs="Arial"/>
                <w:i/>
                <w:sz w:val="18"/>
                <w:szCs w:val="18"/>
                <w:lang w:val="en-US"/>
              </w:rPr>
              <w:t xml:space="preserve">IMO SN.1/ Circ.289 international application specific  messages </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 xml:space="preserve">Regional application specific messages </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35"/>
              <w:textAlignment w:val="auto"/>
              <w:rPr>
                <w:rFonts w:cs="Arial"/>
                <w:i/>
                <w:sz w:val="18"/>
                <w:szCs w:val="18"/>
                <w:lang w:val="en-US"/>
              </w:rPr>
            </w:pPr>
            <w:r w:rsidRPr="00F073C7">
              <w:rPr>
                <w:rFonts w:cs="Arial"/>
                <w:i/>
                <w:sz w:val="18"/>
                <w:szCs w:val="18"/>
                <w:lang w:val="en-US"/>
              </w:rPr>
              <w:t>Base Station</w:t>
            </w:r>
          </w:p>
        </w:tc>
        <w:tc>
          <w:tcPr>
            <w:tcW w:w="1900" w:type="dxa"/>
            <w:tcBorders>
              <w:left w:val="single" w:sz="12" w:space="0" w:color="auto"/>
              <w:right w:val="single" w:sz="12" w:space="0" w:color="auto"/>
            </w:tcBorders>
            <w:shd w:val="clear" w:color="auto" w:fill="95B3D7"/>
            <w:vAlign w:val="center"/>
          </w:tcPr>
          <w:p w:rsidR="000C3865" w:rsidRPr="00F073C7" w:rsidRDefault="000C3865" w:rsidP="000332DA">
            <w:pPr>
              <w:spacing w:before="100" w:beforeAutospacing="1"/>
              <w:ind w:left="72"/>
              <w:rPr>
                <w:rFonts w:cs="Arial"/>
                <w:i/>
                <w:sz w:val="18"/>
                <w:szCs w:val="18"/>
                <w:lang w:val="en-US"/>
              </w:rPr>
            </w:pPr>
          </w:p>
        </w:tc>
        <w:tc>
          <w:tcPr>
            <w:tcW w:w="1782" w:type="dxa"/>
            <w:tcBorders>
              <w:lef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Vessel identification</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dynamic data</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Vessel static data</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Voyage related data</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Aids to Navigation</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Base Station</w:t>
            </w:r>
          </w:p>
        </w:tc>
        <w:tc>
          <w:tcPr>
            <w:tcW w:w="2448" w:type="dxa"/>
            <w:tcBorders>
              <w:righ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S</w:t>
            </w:r>
            <w:r>
              <w:rPr>
                <w:rFonts w:cs="Arial"/>
                <w:i/>
                <w:sz w:val="18"/>
                <w:szCs w:val="18"/>
                <w:lang w:val="en-US"/>
              </w:rPr>
              <w:t>atellite</w:t>
            </w:r>
            <w:r w:rsidRPr="00F073C7">
              <w:rPr>
                <w:rFonts w:cs="Arial"/>
                <w:i/>
                <w:sz w:val="18"/>
                <w:szCs w:val="18"/>
                <w:lang w:val="en-US"/>
              </w:rPr>
              <w:t xml:space="preserve"> detection of AIS</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Pr>
                <w:rFonts w:cs="Arial"/>
                <w:i/>
                <w:sz w:val="18"/>
                <w:szCs w:val="18"/>
                <w:lang w:val="en-US"/>
              </w:rPr>
              <w:t>Possible</w:t>
            </w:r>
            <w:r w:rsidRPr="00F073C7">
              <w:rPr>
                <w:rFonts w:cs="Arial"/>
                <w:i/>
                <w:sz w:val="18"/>
                <w:szCs w:val="18"/>
                <w:lang w:val="en-US"/>
              </w:rPr>
              <w:t xml:space="preserve"> support of future SAR</w:t>
            </w:r>
          </w:p>
        </w:tc>
      </w:tr>
      <w:tr w:rsidR="000C3865" w:rsidRPr="00F073C7" w:rsidTr="000332DA">
        <w:trPr>
          <w:cantSplit/>
          <w:trHeight w:val="1779"/>
          <w:jc w:val="center"/>
        </w:trPr>
        <w:tc>
          <w:tcPr>
            <w:tcW w:w="1361" w:type="dxa"/>
            <w:tcBorders>
              <w:left w:val="single" w:sz="12" w:space="0" w:color="auto"/>
              <w:right w:val="single" w:sz="12" w:space="0" w:color="auto"/>
            </w:tcBorders>
            <w:shd w:val="clear" w:color="auto" w:fill="CCFF33"/>
            <w:vAlign w:val="center"/>
          </w:tcPr>
          <w:p w:rsidR="000C3865" w:rsidRPr="00F073C7" w:rsidRDefault="000C3865" w:rsidP="000332DA">
            <w:pPr>
              <w:rPr>
                <w:rFonts w:cs="Arial"/>
                <w:b/>
                <w:sz w:val="20"/>
                <w:lang w:val="en-US" w:eastAsia="en-AU"/>
              </w:rPr>
            </w:pPr>
            <w:r w:rsidRPr="00F073C7">
              <w:rPr>
                <w:rFonts w:cs="Arial"/>
                <w:b/>
                <w:sz w:val="20"/>
                <w:lang w:val="en-US"/>
              </w:rPr>
              <w:t>Sub functionality</w:t>
            </w:r>
          </w:p>
        </w:tc>
        <w:tc>
          <w:tcPr>
            <w:tcW w:w="1959" w:type="dxa"/>
            <w:tcBorders>
              <w:left w:val="single" w:sz="12" w:space="0" w:color="auto"/>
              <w:right w:val="single" w:sz="12" w:space="0" w:color="auto"/>
            </w:tcBorders>
            <w:shd w:val="clear" w:color="auto" w:fill="95B3D7"/>
            <w:vAlign w:val="center"/>
          </w:tcPr>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eastAsia="en-AU"/>
              </w:rPr>
            </w:pPr>
            <w:r w:rsidRPr="00F073C7">
              <w:rPr>
                <w:rFonts w:cs="Arial"/>
                <w:i/>
                <w:sz w:val="18"/>
                <w:szCs w:val="18"/>
                <w:lang w:val="en-US"/>
              </w:rPr>
              <w:t xml:space="preserve">Area warnings and advice </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 xml:space="preserve">Meteorological and </w:t>
            </w:r>
            <w:r>
              <w:rPr>
                <w:rFonts w:cs="Arial"/>
                <w:i/>
                <w:sz w:val="18"/>
                <w:szCs w:val="18"/>
                <w:lang w:val="en-US"/>
              </w:rPr>
              <w:t>hydrographic</w:t>
            </w:r>
            <w:r w:rsidRPr="00F073C7">
              <w:rPr>
                <w:rFonts w:cs="Arial"/>
                <w:i/>
                <w:sz w:val="18"/>
                <w:szCs w:val="18"/>
                <w:lang w:val="en-US"/>
              </w:rPr>
              <w:t xml:space="preserve"> data</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Traffic management</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hanging="435"/>
              <w:textAlignment w:val="auto"/>
              <w:rPr>
                <w:rFonts w:cs="Arial"/>
                <w:i/>
                <w:sz w:val="18"/>
                <w:szCs w:val="18"/>
                <w:lang w:val="en-US"/>
              </w:rPr>
            </w:pPr>
            <w:r w:rsidRPr="00F073C7">
              <w:rPr>
                <w:rFonts w:cs="Arial"/>
                <w:i/>
                <w:sz w:val="18"/>
                <w:szCs w:val="18"/>
                <w:lang w:val="en-US"/>
              </w:rPr>
              <w:t>Ship-shore data exchange</w:t>
            </w:r>
          </w:p>
          <w:p w:rsidR="000C3865" w:rsidRPr="00F073C7" w:rsidRDefault="000C3865" w:rsidP="001D3919">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hanging="435"/>
              <w:textAlignment w:val="auto"/>
              <w:rPr>
                <w:rFonts w:cs="Arial"/>
                <w:i/>
                <w:sz w:val="18"/>
                <w:szCs w:val="18"/>
                <w:lang w:val="en-US"/>
              </w:rPr>
            </w:pPr>
            <w:r w:rsidRPr="00F073C7">
              <w:rPr>
                <w:rFonts w:cs="Arial"/>
                <w:i/>
                <w:sz w:val="18"/>
                <w:szCs w:val="18"/>
                <w:lang w:val="en-US"/>
              </w:rPr>
              <w:t>Channel management</w:t>
            </w:r>
          </w:p>
        </w:tc>
        <w:tc>
          <w:tcPr>
            <w:tcW w:w="1900" w:type="dxa"/>
            <w:tcBorders>
              <w:left w:val="single" w:sz="12" w:space="0" w:color="auto"/>
              <w:right w:val="single" w:sz="12" w:space="0" w:color="auto"/>
            </w:tcBorders>
            <w:shd w:val="clear" w:color="auto" w:fill="95B3D7"/>
            <w:vAlign w:val="center"/>
          </w:tcPr>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High message payload</w:t>
            </w:r>
          </w:p>
          <w:p w:rsidR="000C3865"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caps/>
                <w:sz w:val="18"/>
                <w:szCs w:val="18"/>
                <w:lang w:val="en-US"/>
              </w:rPr>
            </w:pPr>
            <w:r>
              <w:rPr>
                <w:rFonts w:cs="Arial"/>
                <w:i/>
                <w:sz w:val="18"/>
                <w:szCs w:val="18"/>
                <w:lang w:val="en-US"/>
              </w:rPr>
              <w:t>Satellite communications</w:t>
            </w:r>
          </w:p>
        </w:tc>
        <w:tc>
          <w:tcPr>
            <w:tcW w:w="1782" w:type="dxa"/>
            <w:tcBorders>
              <w:left w:val="single" w:sz="12" w:space="0" w:color="auto"/>
            </w:tcBorders>
            <w:shd w:val="clear" w:color="auto" w:fill="E5B8B7"/>
            <w:vAlign w:val="center"/>
          </w:tcPr>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Ship to ship collision avoidance</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 xml:space="preserve">VTS </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Tracking of ships</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rPr>
            </w:pPr>
            <w:r w:rsidRPr="00F073C7">
              <w:rPr>
                <w:rFonts w:cs="Arial"/>
                <w:i/>
                <w:sz w:val="18"/>
                <w:szCs w:val="18"/>
                <w:lang w:val="en-US"/>
              </w:rPr>
              <w:t>Locating in SAR</w:t>
            </w:r>
          </w:p>
          <w:p w:rsidR="000C3865" w:rsidRPr="00F073C7"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100" w:beforeAutospacing="1"/>
              <w:ind w:left="432"/>
              <w:textAlignment w:val="auto"/>
              <w:rPr>
                <w:rFonts w:cs="Arial"/>
                <w:i/>
                <w:sz w:val="18"/>
                <w:szCs w:val="18"/>
                <w:lang w:val="en-US" w:eastAsia="en-AU"/>
              </w:rPr>
            </w:pPr>
            <w:r w:rsidRPr="00F073C7">
              <w:rPr>
                <w:rFonts w:cs="Arial"/>
                <w:i/>
                <w:sz w:val="18"/>
                <w:szCs w:val="18"/>
                <w:lang w:val="en-US"/>
              </w:rPr>
              <w:t>VDL control (by Base Station)</w:t>
            </w:r>
          </w:p>
        </w:tc>
        <w:tc>
          <w:tcPr>
            <w:tcW w:w="2448" w:type="dxa"/>
            <w:tcBorders>
              <w:right w:val="single" w:sz="12" w:space="0" w:color="auto"/>
            </w:tcBorders>
            <w:shd w:val="clear" w:color="auto" w:fill="E5B8B7"/>
            <w:vAlign w:val="center"/>
          </w:tcPr>
          <w:p w:rsidR="000C3865" w:rsidRPr="00BD2C79" w:rsidRDefault="000C3865" w:rsidP="000332DA">
            <w:pPr>
              <w:numPr>
                <w:ilvl w:val="0"/>
                <w:numId w:val="2"/>
              </w:numPr>
              <w:tabs>
                <w:tab w:val="clear" w:pos="862"/>
                <w:tab w:val="clear" w:pos="1134"/>
                <w:tab w:val="clear" w:pos="1871"/>
                <w:tab w:val="clear" w:pos="2268"/>
                <w:tab w:val="num" w:pos="432"/>
                <w:tab w:val="num" w:pos="720"/>
              </w:tabs>
              <w:overflowPunct/>
              <w:autoSpaceDE/>
              <w:autoSpaceDN/>
              <w:adjustRightInd/>
              <w:spacing w:before="0"/>
              <w:ind w:left="432"/>
              <w:textAlignment w:val="auto"/>
              <w:rPr>
                <w:rFonts w:cs="Arial"/>
                <w:i/>
                <w:sz w:val="18"/>
                <w:szCs w:val="18"/>
                <w:lang w:val="en-US" w:eastAsia="en-AU"/>
              </w:rPr>
            </w:pPr>
            <w:r w:rsidRPr="00F073C7">
              <w:rPr>
                <w:rFonts w:cs="Arial"/>
                <w:i/>
                <w:sz w:val="18"/>
                <w:szCs w:val="18"/>
                <w:lang w:val="en-US"/>
              </w:rPr>
              <w:t>Detection of vessels by coastal states beyond range of coastal AIS base stations</w:t>
            </w:r>
          </w:p>
        </w:tc>
      </w:tr>
    </w:tbl>
    <w:p w:rsidR="000C3865" w:rsidRPr="006428D3" w:rsidDel="0058793E" w:rsidRDefault="000C3865" w:rsidP="000C3865">
      <w:pPr>
        <w:spacing w:before="240"/>
        <w:rPr>
          <w:del w:id="49" w:author="Plenary Room" w:date="2014-04-01T14:45:00Z"/>
          <w:lang w:val="en-US"/>
        </w:rPr>
      </w:pPr>
      <w:del w:id="50" w:author="Plenary Room" w:date="2014-04-01T14:45:00Z">
        <w:r w:rsidRPr="006428D3" w:rsidDel="0058793E">
          <w:rPr>
            <w:i/>
            <w:iCs/>
            <w:color w:val="FF0000"/>
            <w:lang w:eastAsia="ja-JP"/>
          </w:rPr>
          <w:delText>(</w:delText>
        </w:r>
        <w:r w:rsidRPr="006428D3" w:rsidDel="0058793E">
          <w:rPr>
            <w:i/>
            <w:iCs/>
            <w:color w:val="FF0000"/>
            <w:lang w:eastAsia="zh-CN"/>
          </w:rPr>
          <w:delText>Editor’s note: In November 2013 the frequency/channel arrangement is under discussion and has to be reedited after agreement.)</w:delText>
        </w:r>
      </w:del>
    </w:p>
    <w:p w:rsidR="000C3865" w:rsidRDefault="000C3865" w:rsidP="000C3865">
      <w:pPr>
        <w:spacing w:before="240"/>
        <w:rPr>
          <w:lang w:eastAsia="ja-JP"/>
        </w:rPr>
      </w:pPr>
      <w:r w:rsidRPr="006428D3">
        <w:rPr>
          <w:lang w:val="en-US"/>
        </w:rPr>
        <w:t>Additionally it is noted that more channels are available</w:t>
      </w:r>
      <w:r>
        <w:rPr>
          <w:lang w:val="en-US"/>
        </w:rPr>
        <w:t xml:space="preserve"> in some Regions, see RR Appendix </w:t>
      </w:r>
      <w:r w:rsidRPr="00A63146">
        <w:rPr>
          <w:b/>
          <w:bCs/>
          <w:lang w:val="en-US"/>
        </w:rPr>
        <w:t>18</w:t>
      </w:r>
      <w:r>
        <w:rPr>
          <w:lang w:val="en-US"/>
        </w:rPr>
        <w:t xml:space="preserve"> footnotes w, x, y. An example of the possible utilization of these channels is given in Table 3.</w:t>
      </w:r>
    </w:p>
    <w:p w:rsidR="000C3865" w:rsidRDefault="000C3865" w:rsidP="000C3865">
      <w:pPr>
        <w:pStyle w:val="TableNo"/>
        <w:rPr>
          <w:lang w:eastAsia="ja-JP"/>
        </w:rPr>
      </w:pPr>
      <w:r>
        <w:rPr>
          <w:rFonts w:hint="eastAsia"/>
          <w:lang w:eastAsia="ja-JP"/>
        </w:rPr>
        <w:lastRenderedPageBreak/>
        <w:t xml:space="preserve">Table </w:t>
      </w:r>
      <w:r>
        <w:rPr>
          <w:lang w:eastAsia="ja-JP"/>
        </w:rPr>
        <w:t>3</w:t>
      </w:r>
    </w:p>
    <w:p w:rsidR="000C3865" w:rsidRPr="006D3862" w:rsidRDefault="000C3865" w:rsidP="000C3865">
      <w:pPr>
        <w:pStyle w:val="Tabletitle"/>
        <w:rPr>
          <w:szCs w:val="24"/>
          <w:lang w:eastAsia="ja-JP"/>
        </w:rPr>
      </w:pPr>
      <w:r>
        <w:t xml:space="preserve">VHF data exchange – table of </w:t>
      </w:r>
      <w:r>
        <w:rPr>
          <w:rFonts w:hint="eastAsia"/>
          <w:lang w:eastAsia="ja-JP"/>
        </w:rPr>
        <w:t xml:space="preserve">regional </w:t>
      </w:r>
      <w:r>
        <w:t>frequencies (MHz)</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0C3865" w:rsidRPr="00C74734" w:rsidTr="000332DA">
        <w:trPr>
          <w:trHeight w:val="567"/>
          <w:jc w:val="center"/>
        </w:trPr>
        <w:tc>
          <w:tcPr>
            <w:tcW w:w="1017" w:type="dxa"/>
          </w:tcPr>
          <w:p w:rsidR="000C3865" w:rsidRDefault="000C3865" w:rsidP="000332DA">
            <w:pPr>
              <w:pStyle w:val="Tablehead"/>
              <w:rPr>
                <w:lang w:val="en-US" w:eastAsia="ja-JP"/>
              </w:rPr>
            </w:pPr>
          </w:p>
        </w:tc>
        <w:tc>
          <w:tcPr>
            <w:tcW w:w="8670" w:type="dxa"/>
            <w:gridSpan w:val="7"/>
            <w:vAlign w:val="center"/>
          </w:tcPr>
          <w:p w:rsidR="000C3865" w:rsidRPr="00C74734" w:rsidRDefault="000C3865" w:rsidP="000332DA">
            <w:pPr>
              <w:pStyle w:val="Tablehead"/>
              <w:rPr>
                <w:lang w:val="en-US" w:eastAsia="ja-JP"/>
              </w:rPr>
            </w:pPr>
            <w:r>
              <w:rPr>
                <w:rFonts w:hint="eastAsia"/>
                <w:lang w:val="en-US" w:eastAsia="ja-JP"/>
              </w:rPr>
              <w:t xml:space="preserve">Regional </w:t>
            </w:r>
            <w:r w:rsidRPr="00C74734">
              <w:rPr>
                <w:lang w:val="en-US"/>
              </w:rPr>
              <w:t>VDE</w:t>
            </w:r>
            <w:r>
              <w:rPr>
                <w:rFonts w:hint="eastAsia"/>
                <w:lang w:val="en-US" w:eastAsia="ja-JP"/>
              </w:rPr>
              <w:t xml:space="preserve"> </w:t>
            </w:r>
            <w:r w:rsidRPr="00334173">
              <w:rPr>
                <w:rFonts w:hint="eastAsia"/>
                <w:lang w:val="en-US" w:eastAsia="ja-JP"/>
              </w:rPr>
              <w:t>(Regions 1 and 3)</w:t>
            </w:r>
          </w:p>
        </w:tc>
      </w:tr>
      <w:tr w:rsidR="000C3865" w:rsidRPr="00C74734" w:rsidTr="000332DA">
        <w:trPr>
          <w:trHeight w:val="567"/>
          <w:jc w:val="center"/>
        </w:trPr>
        <w:tc>
          <w:tcPr>
            <w:tcW w:w="1017" w:type="dxa"/>
            <w:vAlign w:val="center"/>
          </w:tcPr>
          <w:p w:rsidR="000C3865" w:rsidRPr="00DA01B1" w:rsidRDefault="000C3865" w:rsidP="000332DA">
            <w:pPr>
              <w:pStyle w:val="Tabletext"/>
              <w:rPr>
                <w:b/>
                <w:lang w:val="en-US"/>
              </w:rPr>
            </w:pPr>
            <w:r w:rsidRPr="00DA01B1">
              <w:rPr>
                <w:lang w:val="en-US"/>
              </w:rPr>
              <w:t>Ship transmit</w:t>
            </w:r>
          </w:p>
        </w:tc>
        <w:tc>
          <w:tcPr>
            <w:tcW w:w="1348"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80</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025</w:t>
            </w:r>
          </w:p>
        </w:tc>
        <w:tc>
          <w:tcPr>
            <w:tcW w:w="1354"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21</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050</w:t>
            </w:r>
          </w:p>
        </w:tc>
        <w:tc>
          <w:tcPr>
            <w:tcW w:w="1353"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81</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075</w:t>
            </w:r>
          </w:p>
        </w:tc>
        <w:tc>
          <w:tcPr>
            <w:tcW w:w="1150" w:type="dxa"/>
            <w:vAlign w:val="center"/>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22</w:t>
            </w:r>
          </w:p>
          <w:p w:rsidR="000C3865" w:rsidRPr="00C74734" w:rsidRDefault="000C3865" w:rsidP="000332DA">
            <w:pPr>
              <w:pStyle w:val="Tabletext"/>
              <w:jc w:val="center"/>
              <w:rPr>
                <w:lang w:val="en-US" w:eastAsia="ja-JP"/>
              </w:rPr>
            </w:pPr>
            <w:r w:rsidRPr="00C74734">
              <w:rPr>
                <w:lang w:val="fr-FR" w:eastAsia="fr-FR"/>
              </w:rPr>
              <w:t>157.</w:t>
            </w:r>
            <w:r>
              <w:rPr>
                <w:rFonts w:hint="eastAsia"/>
                <w:lang w:val="fr-FR" w:eastAsia="ja-JP"/>
              </w:rPr>
              <w:t>100</w:t>
            </w:r>
          </w:p>
        </w:tc>
        <w:tc>
          <w:tcPr>
            <w:tcW w:w="1150" w:type="dxa"/>
          </w:tcPr>
          <w:p w:rsidR="000C3865" w:rsidRPr="00C74734" w:rsidRDefault="000C3865" w:rsidP="000332DA">
            <w:pPr>
              <w:pStyle w:val="Tabletext"/>
              <w:jc w:val="center"/>
              <w:rPr>
                <w:b/>
                <w:lang w:val="en-US" w:eastAsia="ja-JP"/>
              </w:rPr>
            </w:pPr>
            <w:r w:rsidRPr="00C74734">
              <w:rPr>
                <w:lang w:val="en-US"/>
              </w:rPr>
              <w:t>10</w:t>
            </w:r>
            <w:r>
              <w:rPr>
                <w:rFonts w:hint="eastAsia"/>
                <w:lang w:val="en-US" w:eastAsia="ja-JP"/>
              </w:rPr>
              <w:t>82</w:t>
            </w:r>
          </w:p>
          <w:p w:rsidR="000C3865" w:rsidRPr="00671D03" w:rsidRDefault="000C3865" w:rsidP="000332DA">
            <w:pPr>
              <w:pStyle w:val="Tabletext"/>
              <w:jc w:val="center"/>
            </w:pPr>
            <w:r w:rsidRPr="00C74734">
              <w:rPr>
                <w:lang w:val="fr-FR" w:eastAsia="fr-FR"/>
              </w:rPr>
              <w:t>157.</w:t>
            </w:r>
            <w:r>
              <w:rPr>
                <w:rFonts w:hint="eastAsia"/>
                <w:lang w:val="fr-FR" w:eastAsia="ja-JP"/>
              </w:rPr>
              <w:t>1</w:t>
            </w:r>
            <w:r w:rsidRPr="00C74734">
              <w:rPr>
                <w:lang w:val="fr-FR" w:eastAsia="fr-FR"/>
              </w:rPr>
              <w:t>25</w:t>
            </w:r>
          </w:p>
        </w:tc>
        <w:tc>
          <w:tcPr>
            <w:tcW w:w="1150" w:type="dxa"/>
            <w:vAlign w:val="center"/>
          </w:tcPr>
          <w:p w:rsidR="000C3865" w:rsidRDefault="000C3865" w:rsidP="000332DA">
            <w:pPr>
              <w:pStyle w:val="Tabletext"/>
              <w:jc w:val="center"/>
              <w:rPr>
                <w:rFonts w:asciiTheme="majorBidi" w:hAnsiTheme="majorBidi" w:cstheme="majorBidi"/>
                <w:b/>
                <w:lang w:val="en-US" w:eastAsia="ja-JP"/>
              </w:rPr>
            </w:pPr>
            <w:r>
              <w:rPr>
                <w:rFonts w:asciiTheme="majorBidi" w:hAnsiTheme="majorBidi" w:cstheme="majorBidi" w:hint="eastAsia"/>
                <w:lang w:val="en-US" w:eastAsia="ja-JP"/>
              </w:rPr>
              <w:t>1</w:t>
            </w:r>
            <w:r w:rsidRPr="00C74734">
              <w:rPr>
                <w:rFonts w:asciiTheme="majorBidi" w:hAnsiTheme="majorBidi" w:cstheme="majorBidi"/>
                <w:lang w:val="en-US"/>
              </w:rPr>
              <w:t>0</w:t>
            </w:r>
            <w:r>
              <w:rPr>
                <w:rFonts w:asciiTheme="majorBidi" w:hAnsiTheme="majorBidi" w:cstheme="majorBidi" w:hint="eastAsia"/>
                <w:lang w:val="en-US" w:eastAsia="ja-JP"/>
              </w:rPr>
              <w:t>23</w:t>
            </w:r>
          </w:p>
          <w:p w:rsidR="000C3865" w:rsidRPr="00DA01B1" w:rsidRDefault="000C3865" w:rsidP="000332DA">
            <w:pPr>
              <w:pStyle w:val="Tabletext"/>
              <w:jc w:val="center"/>
              <w:rPr>
                <w:lang w:val="en-US" w:eastAsia="ja-JP"/>
              </w:rPr>
            </w:pPr>
            <w:r w:rsidRPr="00C74734">
              <w:rPr>
                <w:rFonts w:asciiTheme="majorBidi" w:hAnsiTheme="majorBidi" w:cstheme="majorBidi"/>
                <w:lang w:val="fr-FR" w:eastAsia="fr-FR"/>
              </w:rPr>
              <w:t>1</w:t>
            </w:r>
            <w:r>
              <w:rPr>
                <w:rFonts w:asciiTheme="majorBidi" w:hAnsiTheme="majorBidi" w:cstheme="majorBidi" w:hint="eastAsia"/>
                <w:lang w:val="fr-FR" w:eastAsia="ja-JP"/>
              </w:rPr>
              <w:t>57</w:t>
            </w:r>
            <w:r w:rsidRPr="00C74734">
              <w:rPr>
                <w:rFonts w:asciiTheme="majorBidi" w:hAnsiTheme="majorBidi" w:cstheme="majorBidi"/>
                <w:lang w:val="fr-FR" w:eastAsia="fr-FR"/>
              </w:rPr>
              <w:t>.</w:t>
            </w:r>
            <w:r>
              <w:rPr>
                <w:rFonts w:asciiTheme="majorBidi" w:hAnsiTheme="majorBidi" w:cstheme="majorBidi" w:hint="eastAsia"/>
                <w:lang w:val="fr-FR" w:eastAsia="ja-JP"/>
              </w:rPr>
              <w:t>150</w:t>
            </w:r>
          </w:p>
        </w:tc>
        <w:tc>
          <w:tcPr>
            <w:tcW w:w="1165" w:type="dxa"/>
            <w:vAlign w:val="center"/>
          </w:tcPr>
          <w:p w:rsidR="000C3865" w:rsidRDefault="000C3865" w:rsidP="000332DA">
            <w:pPr>
              <w:pStyle w:val="Tabletext"/>
              <w:jc w:val="center"/>
              <w:rPr>
                <w:rFonts w:asciiTheme="majorBidi" w:hAnsiTheme="majorBidi" w:cstheme="majorBidi"/>
                <w:b/>
                <w:lang w:val="en-US" w:eastAsia="ja-JP"/>
              </w:rPr>
            </w:pPr>
            <w:r>
              <w:rPr>
                <w:rFonts w:asciiTheme="majorBidi" w:hAnsiTheme="majorBidi" w:cstheme="majorBidi" w:hint="eastAsia"/>
                <w:lang w:val="en-US" w:eastAsia="ja-JP"/>
              </w:rPr>
              <w:t>1</w:t>
            </w:r>
            <w:r w:rsidRPr="00C74734">
              <w:rPr>
                <w:rFonts w:asciiTheme="majorBidi" w:hAnsiTheme="majorBidi" w:cstheme="majorBidi"/>
                <w:lang w:val="en-US"/>
              </w:rPr>
              <w:t>0</w:t>
            </w:r>
            <w:r>
              <w:rPr>
                <w:rFonts w:asciiTheme="majorBidi" w:hAnsiTheme="majorBidi" w:cstheme="majorBidi" w:hint="eastAsia"/>
                <w:lang w:val="en-US" w:eastAsia="ja-JP"/>
              </w:rPr>
              <w:t>83</w:t>
            </w:r>
          </w:p>
          <w:p w:rsidR="000C3865" w:rsidRPr="00DA01B1" w:rsidRDefault="000C3865" w:rsidP="000332DA">
            <w:pPr>
              <w:pStyle w:val="Tabletext"/>
              <w:jc w:val="center"/>
              <w:rPr>
                <w:lang w:val="en-US" w:eastAsia="ja-JP"/>
              </w:rPr>
            </w:pPr>
            <w:r w:rsidRPr="00C74734">
              <w:rPr>
                <w:rFonts w:asciiTheme="majorBidi" w:hAnsiTheme="majorBidi" w:cstheme="majorBidi"/>
                <w:lang w:val="fr-FR" w:eastAsia="fr-FR"/>
              </w:rPr>
              <w:t>1</w:t>
            </w:r>
            <w:r>
              <w:rPr>
                <w:rFonts w:asciiTheme="majorBidi" w:hAnsiTheme="majorBidi" w:cstheme="majorBidi" w:hint="eastAsia"/>
                <w:lang w:val="fr-FR" w:eastAsia="ja-JP"/>
              </w:rPr>
              <w:t>57.175</w:t>
            </w:r>
          </w:p>
        </w:tc>
      </w:tr>
      <w:tr w:rsidR="000C3865" w:rsidRPr="00C74734" w:rsidTr="000332DA">
        <w:trPr>
          <w:trHeight w:val="567"/>
          <w:jc w:val="center"/>
        </w:trPr>
        <w:tc>
          <w:tcPr>
            <w:tcW w:w="1017" w:type="dxa"/>
            <w:vAlign w:val="center"/>
          </w:tcPr>
          <w:p w:rsidR="000C3865" w:rsidRPr="00DA01B1" w:rsidRDefault="000C3865" w:rsidP="000332DA">
            <w:pPr>
              <w:pStyle w:val="Tabletext"/>
              <w:rPr>
                <w:b/>
                <w:lang w:val="en-US"/>
              </w:rPr>
            </w:pPr>
            <w:r w:rsidRPr="00DA01B1">
              <w:rPr>
                <w:lang w:val="en-US"/>
              </w:rPr>
              <w:t>Ship received</w:t>
            </w:r>
          </w:p>
        </w:tc>
        <w:tc>
          <w:tcPr>
            <w:tcW w:w="1348"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80</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625</w:t>
            </w:r>
          </w:p>
        </w:tc>
        <w:tc>
          <w:tcPr>
            <w:tcW w:w="1354"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21</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650</w:t>
            </w:r>
          </w:p>
        </w:tc>
        <w:tc>
          <w:tcPr>
            <w:tcW w:w="1353"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81</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675</w:t>
            </w:r>
          </w:p>
        </w:tc>
        <w:tc>
          <w:tcPr>
            <w:tcW w:w="1150" w:type="dxa"/>
            <w:vAlign w:val="center"/>
          </w:tcPr>
          <w:p w:rsidR="000C3865" w:rsidRPr="00C74734" w:rsidRDefault="000C3865" w:rsidP="000332DA">
            <w:pPr>
              <w:pStyle w:val="Tabletext"/>
              <w:jc w:val="center"/>
              <w:rPr>
                <w:b/>
                <w:lang w:val="en-US" w:eastAsia="ja-JP"/>
              </w:rPr>
            </w:pPr>
            <w:r w:rsidRPr="00C74734">
              <w:rPr>
                <w:lang w:val="en-US"/>
              </w:rPr>
              <w:t>20</w:t>
            </w:r>
            <w:r>
              <w:rPr>
                <w:rFonts w:hint="eastAsia"/>
                <w:lang w:val="en-US" w:eastAsia="ja-JP"/>
              </w:rPr>
              <w:t>22</w:t>
            </w:r>
          </w:p>
          <w:p w:rsidR="000C3865" w:rsidRPr="00C74734" w:rsidRDefault="000C3865" w:rsidP="000332DA">
            <w:pPr>
              <w:pStyle w:val="Tabletext"/>
              <w:jc w:val="center"/>
              <w:rPr>
                <w:lang w:val="en-US" w:eastAsia="ja-JP"/>
              </w:rPr>
            </w:pPr>
            <w:r w:rsidRPr="00C74734">
              <w:rPr>
                <w:lang w:val="fr-FR" w:eastAsia="fr-FR"/>
              </w:rPr>
              <w:t>161.</w:t>
            </w:r>
            <w:r>
              <w:rPr>
                <w:rFonts w:hint="eastAsia"/>
                <w:lang w:val="fr-FR" w:eastAsia="ja-JP"/>
              </w:rPr>
              <w:t>700</w:t>
            </w:r>
          </w:p>
        </w:tc>
        <w:tc>
          <w:tcPr>
            <w:tcW w:w="1150" w:type="dxa"/>
          </w:tcPr>
          <w:p w:rsidR="000C3865" w:rsidRPr="00C74734" w:rsidRDefault="000C3865" w:rsidP="000332DA">
            <w:pPr>
              <w:pStyle w:val="Tabletext"/>
              <w:jc w:val="center"/>
              <w:rPr>
                <w:b/>
                <w:lang w:val="en-US" w:eastAsia="ja-JP"/>
              </w:rPr>
            </w:pPr>
            <w:r w:rsidRPr="00C74734">
              <w:rPr>
                <w:lang w:val="en-US"/>
              </w:rPr>
              <w:t>208</w:t>
            </w:r>
            <w:r>
              <w:rPr>
                <w:rFonts w:hint="eastAsia"/>
                <w:lang w:val="en-US" w:eastAsia="ja-JP"/>
              </w:rPr>
              <w:t>2</w:t>
            </w:r>
          </w:p>
          <w:p w:rsidR="000C3865" w:rsidRPr="00671D03" w:rsidRDefault="000C3865" w:rsidP="000332DA">
            <w:pPr>
              <w:pStyle w:val="Tabletext"/>
              <w:jc w:val="center"/>
              <w:rPr>
                <w:lang w:eastAsia="ja-JP"/>
              </w:rPr>
            </w:pPr>
            <w:r w:rsidRPr="00C74734">
              <w:rPr>
                <w:lang w:val="fr-FR" w:eastAsia="fr-FR"/>
              </w:rPr>
              <w:t>161.</w:t>
            </w:r>
            <w:r>
              <w:rPr>
                <w:rFonts w:hint="eastAsia"/>
                <w:lang w:val="fr-FR" w:eastAsia="ja-JP"/>
              </w:rPr>
              <w:t>725</w:t>
            </w:r>
          </w:p>
        </w:tc>
        <w:tc>
          <w:tcPr>
            <w:tcW w:w="1150" w:type="dxa"/>
          </w:tcPr>
          <w:p w:rsidR="000C3865" w:rsidRDefault="000C3865" w:rsidP="000332DA">
            <w:pPr>
              <w:pStyle w:val="Tabletext"/>
              <w:jc w:val="center"/>
              <w:rPr>
                <w:rFonts w:asciiTheme="majorBidi" w:hAnsiTheme="majorBidi" w:cstheme="majorBidi"/>
                <w:b/>
                <w:lang w:val="en-US" w:eastAsia="ja-JP"/>
              </w:rPr>
            </w:pPr>
            <w:r w:rsidRPr="00C74734">
              <w:rPr>
                <w:rFonts w:asciiTheme="majorBidi" w:hAnsiTheme="majorBidi" w:cstheme="majorBidi"/>
                <w:lang w:val="en-US"/>
              </w:rPr>
              <w:t>20</w:t>
            </w:r>
            <w:r>
              <w:rPr>
                <w:rFonts w:asciiTheme="majorBidi" w:hAnsiTheme="majorBidi" w:cstheme="majorBidi" w:hint="eastAsia"/>
                <w:lang w:val="en-US" w:eastAsia="ja-JP"/>
              </w:rPr>
              <w:t>23</w:t>
            </w:r>
          </w:p>
          <w:p w:rsidR="000C3865" w:rsidRPr="00DA01B1" w:rsidRDefault="000C3865" w:rsidP="000332DA">
            <w:pPr>
              <w:pStyle w:val="Tabletext"/>
              <w:jc w:val="center"/>
              <w:rPr>
                <w:b/>
                <w:lang w:val="en-US"/>
              </w:rPr>
            </w:pPr>
            <w:r w:rsidRPr="00DA01B1">
              <w:rPr>
                <w:rFonts w:asciiTheme="majorBidi" w:hAnsiTheme="majorBidi" w:cstheme="majorBidi"/>
                <w:lang w:val="fr-FR" w:eastAsia="fr-FR"/>
              </w:rPr>
              <w:t>161.</w:t>
            </w:r>
            <w:r>
              <w:rPr>
                <w:rFonts w:asciiTheme="majorBidi" w:hAnsiTheme="majorBidi" w:cstheme="majorBidi" w:hint="eastAsia"/>
                <w:lang w:val="fr-FR" w:eastAsia="ja-JP"/>
              </w:rPr>
              <w:t>7</w:t>
            </w:r>
            <w:r w:rsidRPr="00DA01B1">
              <w:rPr>
                <w:rFonts w:asciiTheme="majorBidi" w:hAnsiTheme="majorBidi" w:cstheme="majorBidi"/>
                <w:lang w:val="fr-FR" w:eastAsia="fr-FR"/>
              </w:rPr>
              <w:t>50</w:t>
            </w:r>
          </w:p>
        </w:tc>
        <w:tc>
          <w:tcPr>
            <w:tcW w:w="1165" w:type="dxa"/>
          </w:tcPr>
          <w:p w:rsidR="000C3865" w:rsidRDefault="000C3865" w:rsidP="000332DA">
            <w:pPr>
              <w:pStyle w:val="Tabletext"/>
              <w:jc w:val="center"/>
              <w:rPr>
                <w:rFonts w:asciiTheme="majorBidi" w:hAnsiTheme="majorBidi" w:cstheme="majorBidi"/>
                <w:b/>
                <w:lang w:val="en-US" w:eastAsia="ja-JP"/>
              </w:rPr>
            </w:pPr>
            <w:r w:rsidRPr="00C74734">
              <w:rPr>
                <w:rFonts w:asciiTheme="majorBidi" w:hAnsiTheme="majorBidi" w:cstheme="majorBidi"/>
                <w:lang w:val="en-US"/>
              </w:rPr>
              <w:t>20</w:t>
            </w:r>
            <w:r>
              <w:rPr>
                <w:rFonts w:asciiTheme="majorBidi" w:hAnsiTheme="majorBidi" w:cstheme="majorBidi" w:hint="eastAsia"/>
                <w:lang w:val="en-US" w:eastAsia="ja-JP"/>
              </w:rPr>
              <w:t>83</w:t>
            </w:r>
          </w:p>
          <w:p w:rsidR="000C3865" w:rsidRPr="00DA01B1" w:rsidRDefault="000C3865" w:rsidP="000332DA">
            <w:pPr>
              <w:pStyle w:val="Tabletext"/>
              <w:jc w:val="center"/>
              <w:rPr>
                <w:rFonts w:asciiTheme="majorBidi" w:hAnsiTheme="majorBidi" w:cstheme="majorBidi"/>
                <w:b/>
                <w:lang w:val="en-US" w:eastAsia="ja-JP"/>
              </w:rPr>
            </w:pPr>
            <w:r w:rsidRPr="00DA01B1">
              <w:rPr>
                <w:rFonts w:asciiTheme="majorBidi" w:hAnsiTheme="majorBidi" w:cstheme="majorBidi"/>
                <w:lang w:val="fr-FR" w:eastAsia="fr-FR"/>
              </w:rPr>
              <w:t>16</w:t>
            </w:r>
            <w:r>
              <w:rPr>
                <w:rFonts w:asciiTheme="majorBidi" w:hAnsiTheme="majorBidi" w:cstheme="majorBidi" w:hint="eastAsia"/>
                <w:lang w:val="fr-FR" w:eastAsia="ja-JP"/>
              </w:rPr>
              <w:t>1</w:t>
            </w:r>
            <w:r w:rsidRPr="00DA01B1">
              <w:rPr>
                <w:rFonts w:asciiTheme="majorBidi" w:hAnsiTheme="majorBidi" w:cstheme="majorBidi"/>
                <w:lang w:val="fr-FR" w:eastAsia="fr-FR"/>
              </w:rPr>
              <w:t>.</w:t>
            </w:r>
            <w:r>
              <w:rPr>
                <w:rFonts w:asciiTheme="majorBidi" w:hAnsiTheme="majorBidi" w:cstheme="majorBidi" w:hint="eastAsia"/>
                <w:lang w:val="fr-FR" w:eastAsia="ja-JP"/>
              </w:rPr>
              <w:t>775</w:t>
            </w:r>
          </w:p>
        </w:tc>
      </w:tr>
      <w:tr w:rsidR="000C3865" w:rsidRPr="00C74734" w:rsidTr="000332DA">
        <w:trPr>
          <w:trHeight w:val="567"/>
          <w:jc w:val="center"/>
        </w:trPr>
        <w:tc>
          <w:tcPr>
            <w:tcW w:w="1017" w:type="dxa"/>
            <w:vMerge w:val="restart"/>
            <w:vAlign w:val="center"/>
          </w:tcPr>
          <w:p w:rsidR="000C3865" w:rsidRPr="00C74734" w:rsidRDefault="000C3865" w:rsidP="000332DA">
            <w:pPr>
              <w:pStyle w:val="Tabletext"/>
            </w:pPr>
          </w:p>
        </w:tc>
        <w:tc>
          <w:tcPr>
            <w:tcW w:w="5205" w:type="dxa"/>
            <w:gridSpan w:val="4"/>
            <w:vAlign w:val="center"/>
          </w:tcPr>
          <w:p w:rsidR="000C3865" w:rsidRPr="00C907EA" w:rsidRDefault="000C3865" w:rsidP="000332DA">
            <w:pPr>
              <w:pStyle w:val="Tabletext"/>
            </w:pPr>
            <w:r w:rsidRPr="00C907EA">
              <w:t xml:space="preserve">Can be used separately </w:t>
            </w:r>
            <w:r w:rsidRPr="00C907EA">
              <w:rPr>
                <w:rFonts w:hint="eastAsia"/>
              </w:rPr>
              <w:t>and/</w:t>
            </w:r>
            <w:r w:rsidRPr="00C907EA">
              <w:t xml:space="preserve">or </w:t>
            </w:r>
            <w:r w:rsidRPr="00C907EA">
              <w:rPr>
                <w:rFonts w:hint="eastAsia"/>
              </w:rPr>
              <w:t xml:space="preserve">as 50 kHz channel(s) or </w:t>
            </w:r>
            <w:r w:rsidRPr="00C907EA">
              <w:t xml:space="preserve">as one </w:t>
            </w:r>
            <w:r w:rsidRPr="00C907EA">
              <w:rPr>
                <w:rFonts w:hint="eastAsia"/>
              </w:rPr>
              <w:t>10</w:t>
            </w:r>
            <w:r w:rsidRPr="00C907EA">
              <w:t>0</w:t>
            </w:r>
            <w:r w:rsidRPr="00C907EA">
              <w:rPr>
                <w:rFonts w:hint="eastAsia"/>
              </w:rPr>
              <w:t xml:space="preserve"> </w:t>
            </w:r>
            <w:r w:rsidRPr="00C907EA">
              <w:t>kHz channel</w:t>
            </w:r>
          </w:p>
        </w:tc>
        <w:tc>
          <w:tcPr>
            <w:tcW w:w="1150" w:type="dxa"/>
          </w:tcPr>
          <w:p w:rsidR="000C3865" w:rsidRPr="00C907EA" w:rsidRDefault="000C3865" w:rsidP="000332DA">
            <w:pPr>
              <w:pStyle w:val="Tabletext"/>
            </w:pPr>
          </w:p>
        </w:tc>
        <w:tc>
          <w:tcPr>
            <w:tcW w:w="2315" w:type="dxa"/>
            <w:gridSpan w:val="2"/>
            <w:vAlign w:val="center"/>
          </w:tcPr>
          <w:p w:rsidR="000C3865" w:rsidRPr="00C907EA" w:rsidRDefault="000C3865" w:rsidP="000332DA">
            <w:pPr>
              <w:pStyle w:val="Tabletext"/>
            </w:pPr>
            <w:r w:rsidRPr="00C907EA">
              <w:t>Can be used separately or as one 50</w:t>
            </w:r>
            <w:r w:rsidRPr="00C907EA">
              <w:rPr>
                <w:rFonts w:hint="eastAsia"/>
              </w:rPr>
              <w:t xml:space="preserve"> </w:t>
            </w:r>
            <w:r w:rsidRPr="00C907EA">
              <w:t>kHz channel</w:t>
            </w:r>
          </w:p>
        </w:tc>
      </w:tr>
      <w:tr w:rsidR="000C3865" w:rsidRPr="00C74734" w:rsidTr="000332DA">
        <w:trPr>
          <w:trHeight w:val="567"/>
          <w:jc w:val="center"/>
        </w:trPr>
        <w:tc>
          <w:tcPr>
            <w:tcW w:w="1017" w:type="dxa"/>
            <w:vMerge/>
          </w:tcPr>
          <w:p w:rsidR="000C3865" w:rsidRPr="00C74734" w:rsidRDefault="000C3865" w:rsidP="000332DA">
            <w:pPr>
              <w:pStyle w:val="Tabletext"/>
            </w:pPr>
          </w:p>
        </w:tc>
        <w:tc>
          <w:tcPr>
            <w:tcW w:w="8670" w:type="dxa"/>
            <w:gridSpan w:val="7"/>
          </w:tcPr>
          <w:p w:rsidR="000C3865" w:rsidRPr="00C907EA" w:rsidRDefault="000C3865" w:rsidP="000332DA">
            <w:pPr>
              <w:pStyle w:val="Tabletext"/>
            </w:pPr>
            <w:r w:rsidRPr="00C907EA">
              <w:t xml:space="preserve">NOTE – The VHF channels shown above are a contiguous set in </w:t>
            </w:r>
            <w:r>
              <w:t xml:space="preserve">RR </w:t>
            </w:r>
            <w:r w:rsidRPr="00C907EA">
              <w:t xml:space="preserve">Appendix </w:t>
            </w:r>
            <w:r w:rsidRPr="00A63146">
              <w:rPr>
                <w:b/>
                <w:bCs/>
              </w:rPr>
              <w:t>18</w:t>
            </w:r>
            <w:r>
              <w:t>. They comprise a </w:t>
            </w:r>
            <w:r w:rsidRPr="00C907EA">
              <w:t>contiguous frequency block, and thus are amenable to protection by a single se</w:t>
            </w:r>
            <w:r>
              <w:t>lective filter in the receiver.</w:t>
            </w:r>
          </w:p>
        </w:tc>
      </w:tr>
    </w:tbl>
    <w:p w:rsidR="000C3865" w:rsidRPr="006428D3" w:rsidDel="00DF0262" w:rsidRDefault="000C3865" w:rsidP="000C3865">
      <w:pPr>
        <w:spacing w:before="240"/>
        <w:rPr>
          <w:del w:id="51" w:author="Plenary Room" w:date="2014-04-01T14:53:00Z"/>
          <w:i/>
          <w:iCs/>
          <w:lang w:eastAsia="zh-CN"/>
        </w:rPr>
      </w:pPr>
      <w:del w:id="52" w:author="Plenary Room" w:date="2014-04-01T14:53:00Z">
        <w:r w:rsidRPr="00A25320" w:rsidDel="00DF0262">
          <w:rPr>
            <w:i/>
            <w:iCs/>
            <w:lang w:eastAsia="ja-JP"/>
          </w:rPr>
          <w:delText>(</w:delText>
        </w:r>
        <w:r w:rsidRPr="006A4A9B" w:rsidDel="00DF0262">
          <w:rPr>
            <w:i/>
            <w:iCs/>
            <w:lang w:eastAsia="zh-CN"/>
          </w:rPr>
          <w:delText>Editor’s note: In November 2013 the frequency/channel arrangement is under discussion and has to be reedited after agreement</w:delText>
        </w:r>
        <w:r w:rsidRPr="006428D3" w:rsidDel="00DF0262">
          <w:rPr>
            <w:i/>
            <w:iCs/>
            <w:lang w:eastAsia="zh-CN"/>
          </w:rPr>
          <w:delText>.</w:delText>
        </w:r>
        <w:r w:rsidRPr="006A4A9B" w:rsidDel="00DF0262">
          <w:rPr>
            <w:i/>
            <w:iCs/>
            <w:lang w:eastAsia="zh-CN"/>
          </w:rPr>
          <w:delText>)</w:delText>
        </w:r>
      </w:del>
    </w:p>
    <w:p w:rsidR="000C3865" w:rsidRPr="006428D3" w:rsidRDefault="000C3865" w:rsidP="000332DA">
      <w:pPr>
        <w:pStyle w:val="Heading2"/>
      </w:pPr>
      <w:r w:rsidRPr="006428D3">
        <w:t>3/1.16/3.4</w:t>
      </w:r>
      <w:r w:rsidRPr="006428D3">
        <w:tab/>
        <w:t>VHF data exchange system – terrestrial component</w:t>
      </w:r>
    </w:p>
    <w:p w:rsidR="000C3865" w:rsidRPr="006428D3" w:rsidDel="00DF0262" w:rsidRDefault="000C3865" w:rsidP="000C3865">
      <w:pPr>
        <w:rPr>
          <w:del w:id="53" w:author="Plenary Room" w:date="2014-04-01T14:54:00Z"/>
          <w:i/>
          <w:iCs/>
          <w:lang w:eastAsia="zh-CN"/>
        </w:rPr>
      </w:pPr>
      <w:del w:id="54" w:author="Plenary Room" w:date="2014-04-01T14:54:00Z">
        <w:r w:rsidRPr="006428D3" w:rsidDel="00DF0262">
          <w:rPr>
            <w:i/>
            <w:iCs/>
            <w:lang w:eastAsia="ja-JP"/>
          </w:rPr>
          <w:delText>(</w:delText>
        </w:r>
        <w:r w:rsidRPr="006428D3" w:rsidDel="00DF0262">
          <w:rPr>
            <w:i/>
            <w:iCs/>
            <w:lang w:eastAsia="zh-CN"/>
          </w:rPr>
          <w:delText xml:space="preserve">Editor’s note: In </w:delText>
        </w:r>
        <w:r w:rsidRPr="006A4A9B" w:rsidDel="00DF0262">
          <w:rPr>
            <w:i/>
            <w:iCs/>
            <w:lang w:eastAsia="zh-CN"/>
          </w:rPr>
          <w:delText>November</w:delText>
        </w:r>
        <w:r w:rsidRPr="006428D3" w:rsidDel="00DF0262">
          <w:rPr>
            <w:i/>
            <w:iCs/>
            <w:lang w:eastAsia="zh-CN"/>
          </w:rPr>
          <w:delText xml:space="preserve"> 2013 the frequency/channel arrangement is under discussion and has to be reedited after agreement.)</w:delText>
        </w:r>
      </w:del>
    </w:p>
    <w:p w:rsidR="000C3865" w:rsidRPr="006428D3" w:rsidRDefault="000C3865" w:rsidP="000C3865">
      <w:pPr>
        <w:rPr>
          <w:lang w:val="en-US"/>
        </w:rPr>
      </w:pPr>
      <w:r w:rsidRPr="006428D3">
        <w:rPr>
          <w:lang w:val="en-US"/>
        </w:rPr>
        <w:t>The terrestrial component is summarized as follows:</w:t>
      </w:r>
    </w:p>
    <w:p w:rsidR="000C3865" w:rsidRPr="006428D3" w:rsidRDefault="000C3865" w:rsidP="00D3770E">
      <w:pPr>
        <w:pStyle w:val="enumlev1"/>
        <w:rPr>
          <w:lang w:val="en-US"/>
        </w:rPr>
      </w:pPr>
      <w:r w:rsidRPr="006428D3">
        <w:rPr>
          <w:lang w:val="en-US"/>
        </w:rPr>
        <w:t>–</w:t>
      </w:r>
      <w:r w:rsidRPr="006428D3">
        <w:rPr>
          <w:lang w:val="en-US"/>
        </w:rPr>
        <w:tab/>
        <w:t>Protection of the integrity of the VDL for AIS through the identification of the channels 2027 and 2028</w:t>
      </w:r>
      <w:r w:rsidRPr="006A4A9B">
        <w:rPr>
          <w:lang w:val="en-US"/>
        </w:rPr>
        <w:t xml:space="preserve"> </w:t>
      </w:r>
      <w:del w:id="55" w:author="Plenary Room" w:date="2014-04-01T14:54:00Z">
        <w:r w:rsidRPr="006A4A9B" w:rsidDel="00DF0262">
          <w:rPr>
            <w:lang w:val="en-US"/>
          </w:rPr>
          <w:delText>(option 1)</w:delText>
        </w:r>
        <w:r w:rsidRPr="006428D3" w:rsidDel="00DF0262">
          <w:rPr>
            <w:lang w:val="en-US"/>
          </w:rPr>
          <w:delText xml:space="preserve"> or</w:delText>
        </w:r>
        <w:r w:rsidRPr="006A4A9B" w:rsidDel="00DF0262">
          <w:rPr>
            <w:lang w:val="en-US"/>
          </w:rPr>
          <w:delText xml:space="preserve"> channels </w:delText>
        </w:r>
        <w:r w:rsidRPr="006428D3" w:rsidDel="00DF0262">
          <w:rPr>
            <w:lang w:val="en-US"/>
          </w:rPr>
          <w:delText>87 and 88</w:delText>
        </w:r>
        <w:r w:rsidRPr="006A4A9B" w:rsidDel="00DF0262">
          <w:rPr>
            <w:lang w:val="en-US"/>
          </w:rPr>
          <w:delText xml:space="preserve"> (option 2)</w:delText>
        </w:r>
        <w:r w:rsidR="00D3770E" w:rsidDel="00DF0262">
          <w:rPr>
            <w:lang w:val="en-US"/>
          </w:rPr>
          <w:delText xml:space="preserve"> </w:delText>
        </w:r>
      </w:del>
      <w:r w:rsidR="00D3770E">
        <w:rPr>
          <w:lang w:val="en-US"/>
        </w:rPr>
        <w:t>called ASM1 and ASM2. By </w:t>
      </w:r>
      <w:r w:rsidRPr="006428D3">
        <w:rPr>
          <w:lang w:val="en-US"/>
        </w:rPr>
        <w:t xml:space="preserve">moving the Application-Specific Messages (ASM) and other “non-critical communications”, not necessary for “Navigation Safety/Collision Avoidance” purposes (as a SOLAS requirement), To the channels ASM1 and ASM2 will  reduce  the VDL loading on AIS 1 and AIS 2. </w:t>
      </w:r>
    </w:p>
    <w:p w:rsidR="000C3865" w:rsidRPr="006428D3" w:rsidRDefault="000C3865" w:rsidP="006A4A9B">
      <w:pPr>
        <w:pStyle w:val="enumlev1"/>
        <w:rPr>
          <w:lang w:val="en-US"/>
        </w:rPr>
      </w:pPr>
      <w:r w:rsidRPr="006428D3">
        <w:rPr>
          <w:lang w:val="en-US"/>
        </w:rPr>
        <w:t>–</w:t>
      </w:r>
      <w:r w:rsidRPr="006428D3">
        <w:rPr>
          <w:lang w:val="en-US"/>
        </w:rPr>
        <w:tab/>
        <w:t>AIS 1 and AIS 2 will remain unchanged and therefore the AIS capability as a SOLAS requirement is maintained.</w:t>
      </w:r>
    </w:p>
    <w:p w:rsidR="000C3865" w:rsidRPr="006428D3" w:rsidRDefault="000C3865" w:rsidP="000332DA">
      <w:pPr>
        <w:pStyle w:val="Heading2"/>
      </w:pPr>
      <w:r w:rsidRPr="006428D3">
        <w:t>3/1.16/3.5</w:t>
      </w:r>
      <w:r w:rsidRPr="006428D3">
        <w:tab/>
        <w:t>VHF data exchange system – satellite component</w:t>
      </w:r>
    </w:p>
    <w:p w:rsidR="000C3865" w:rsidRPr="006428D3" w:rsidRDefault="000C3865" w:rsidP="000C3865">
      <w:pPr>
        <w:rPr>
          <w:lang w:val="en-US"/>
        </w:rPr>
      </w:pPr>
      <w:r w:rsidRPr="006428D3">
        <w:rPr>
          <w:lang w:val="en-US"/>
        </w:rPr>
        <w:t>The satellite component of VDES includes:</w:t>
      </w:r>
    </w:p>
    <w:p w:rsidR="000C3865" w:rsidRPr="002D1CE5" w:rsidRDefault="000C3865" w:rsidP="000C3865">
      <w:pPr>
        <w:pStyle w:val="enumlev1"/>
        <w:rPr>
          <w:lang w:val="en-US"/>
        </w:rPr>
      </w:pPr>
      <w:r w:rsidRPr="006428D3">
        <w:rPr>
          <w:lang w:val="en-US"/>
        </w:rPr>
        <w:t>–</w:t>
      </w:r>
      <w:r w:rsidRPr="006428D3">
        <w:rPr>
          <w:lang w:val="en-US"/>
        </w:rPr>
        <w:tab/>
        <w:t>Satellite detection of the AIS VDL on AIS1 and AIS2 which includes all AIS</w:t>
      </w:r>
      <w:r>
        <w:rPr>
          <w:lang w:val="en-US"/>
        </w:rPr>
        <w:t xml:space="preserve"> equipment classes and AIS-equipped devices </w:t>
      </w:r>
      <w:del w:id="56" w:author="RISSONE Christian" w:date="2014-04-02T16:27:00Z">
        <w:r w:rsidRPr="00DF0262" w:rsidDel="00DB1F38">
          <w:rPr>
            <w:i/>
            <w:iCs/>
            <w:highlight w:val="yellow"/>
            <w:lang w:val="en-US"/>
            <w:rPrChange w:id="57" w:author="Plenary Room" w:date="2014-04-01T14:56:00Z">
              <w:rPr>
                <w:i/>
                <w:iCs/>
                <w:lang w:val="en-US"/>
              </w:rPr>
            </w:rPrChange>
          </w:rPr>
          <w:delText>(</w:delText>
        </w:r>
      </w:del>
      <w:del w:id="58" w:author="RISSONE Christian" w:date="2014-04-02T16:28:00Z">
        <w:r w:rsidRPr="00DF0262" w:rsidDel="00DB1F38">
          <w:rPr>
            <w:i/>
            <w:iCs/>
            <w:highlight w:val="yellow"/>
            <w:lang w:val="en-US"/>
            <w:rPrChange w:id="59" w:author="Plenary Room" w:date="2014-04-01T14:56:00Z">
              <w:rPr>
                <w:i/>
                <w:iCs/>
                <w:lang w:val="en-US"/>
              </w:rPr>
            </w:rPrChange>
          </w:rPr>
          <w:delText>Editor’s note: be consistent with Recommendation ITU-R M.1371 and RR)</w:delText>
        </w:r>
        <w:r w:rsidRPr="00DF0262" w:rsidDel="00DB1F38">
          <w:rPr>
            <w:highlight w:val="yellow"/>
            <w:lang w:val="en-US"/>
            <w:rPrChange w:id="60" w:author="Plenary Room" w:date="2014-04-01T14:56:00Z">
              <w:rPr>
                <w:lang w:val="en-US"/>
              </w:rPr>
            </w:rPrChange>
          </w:rPr>
          <w:delText>.</w:delText>
        </w:r>
      </w:del>
    </w:p>
    <w:p w:rsidR="000C3865" w:rsidRPr="002D1CE5" w:rsidRDefault="000C3865" w:rsidP="000C3865">
      <w:pPr>
        <w:pStyle w:val="enumlev1"/>
        <w:rPr>
          <w:lang w:val="en-US"/>
        </w:rPr>
      </w:pPr>
      <w:r>
        <w:rPr>
          <w:lang w:val="en-US"/>
        </w:rPr>
        <w:t>–</w:t>
      </w:r>
      <w:r>
        <w:rPr>
          <w:lang w:val="en-US"/>
        </w:rPr>
        <w:tab/>
        <w:t>Long range detection of AIS on channels 75 and 76 in accordance with WRC-12 designations.</w:t>
      </w:r>
    </w:p>
    <w:p w:rsidR="000C3865" w:rsidRPr="002D1CE5" w:rsidRDefault="000C3865" w:rsidP="000C3865">
      <w:pPr>
        <w:pStyle w:val="enumlev1"/>
        <w:rPr>
          <w:lang w:val="en-US"/>
        </w:rPr>
      </w:pPr>
      <w:r>
        <w:rPr>
          <w:lang w:val="en-US"/>
        </w:rPr>
        <w:t>–</w:t>
      </w:r>
      <w:r>
        <w:rPr>
          <w:lang w:val="en-US"/>
        </w:rPr>
        <w:tab/>
        <w:t>Reception of ASM1 (SAT Up1) and ASM2 (SAT Up2) for reception of AIS ASM.</w:t>
      </w:r>
    </w:p>
    <w:p w:rsidR="000C3865" w:rsidRPr="002D1CE5" w:rsidRDefault="000C3865" w:rsidP="000C3865">
      <w:pPr>
        <w:pStyle w:val="enumlev1"/>
        <w:rPr>
          <w:lang w:val="en-US"/>
        </w:rPr>
      </w:pPr>
      <w:r>
        <w:rPr>
          <w:lang w:val="en-US"/>
        </w:rPr>
        <w:t>–</w:t>
      </w:r>
      <w:r>
        <w:rPr>
          <w:lang w:val="en-US"/>
        </w:rPr>
        <w:tab/>
        <w:t>Reception of SAT Up3 (</w:t>
      </w:r>
      <w:ins w:id="61" w:author="Plenary Room" w:date="2014-04-01T15:01:00Z">
        <w:r w:rsidR="00E12752">
          <w:rPr>
            <w:lang w:val="en-US"/>
          </w:rPr>
          <w:t xml:space="preserve">which is in </w:t>
        </w:r>
      </w:ins>
      <w:r w:rsidRPr="002D1CE5">
        <w:rPr>
          <w:lang w:val="en-US"/>
        </w:rPr>
        <w:t xml:space="preserve">the </w:t>
      </w:r>
      <w:r>
        <w:rPr>
          <w:lang w:val="en-US"/>
        </w:rPr>
        <w:t xml:space="preserve">lower legs of </w:t>
      </w:r>
      <w:ins w:id="62" w:author="Plenary Room" w:date="2014-04-01T14:58:00Z">
        <w:r w:rsidR="00DF0262">
          <w:rPr>
            <w:lang w:val="en-US"/>
          </w:rPr>
          <w:t xml:space="preserve">channels </w:t>
        </w:r>
      </w:ins>
      <w:ins w:id="63" w:author="Plenary Room" w:date="2014-04-01T15:01:00Z">
        <w:r w:rsidR="00E12752">
          <w:rPr>
            <w:lang w:val="en-US"/>
          </w:rPr>
          <w:t>24,</w:t>
        </w:r>
      </w:ins>
      <w:ins w:id="64" w:author="Plenary Room" w:date="2014-04-01T15:02:00Z">
        <w:r w:rsidR="00E12752">
          <w:rPr>
            <w:lang w:val="en-US"/>
          </w:rPr>
          <w:t xml:space="preserve"> </w:t>
        </w:r>
      </w:ins>
      <w:ins w:id="65" w:author="Plenary Room" w:date="2014-04-01T15:01:00Z">
        <w:r w:rsidR="00E12752">
          <w:rPr>
            <w:lang w:val="en-US"/>
          </w:rPr>
          <w:t>84,</w:t>
        </w:r>
      </w:ins>
      <w:ins w:id="66" w:author="Plenary Room" w:date="2014-04-01T15:02:00Z">
        <w:r w:rsidR="00E12752">
          <w:rPr>
            <w:lang w:val="en-US"/>
          </w:rPr>
          <w:t xml:space="preserve"> </w:t>
        </w:r>
      </w:ins>
      <w:ins w:id="67" w:author="Plenary Room" w:date="2014-04-01T15:01:00Z">
        <w:r w:rsidR="00E12752">
          <w:rPr>
            <w:lang w:val="en-US"/>
          </w:rPr>
          <w:t>25,</w:t>
        </w:r>
      </w:ins>
      <w:ins w:id="68" w:author="Plenary Room" w:date="2014-04-01T15:02:00Z">
        <w:r w:rsidR="00E12752">
          <w:rPr>
            <w:lang w:val="en-US"/>
          </w:rPr>
          <w:t xml:space="preserve"> </w:t>
        </w:r>
      </w:ins>
      <w:ins w:id="69" w:author="Plenary Room" w:date="2014-04-01T15:01:00Z">
        <w:r w:rsidR="00E12752">
          <w:rPr>
            <w:lang w:val="en-US"/>
          </w:rPr>
          <w:t xml:space="preserve">85, </w:t>
        </w:r>
      </w:ins>
      <w:ins w:id="70" w:author="Plenary Room" w:date="2014-04-01T14:59:00Z">
        <w:r w:rsidR="00E12752">
          <w:rPr>
            <w:lang w:val="en-US"/>
          </w:rPr>
          <w:t xml:space="preserve">26 </w:t>
        </w:r>
        <w:r w:rsidR="00DF0262">
          <w:rPr>
            <w:lang w:val="en-US"/>
          </w:rPr>
          <w:t>and 86</w:t>
        </w:r>
      </w:ins>
      <w:del w:id="71" w:author="Plenary Room" w:date="2014-04-01T14:59:00Z">
        <w:r w:rsidDel="00DF0262">
          <w:rPr>
            <w:lang w:val="en-US"/>
          </w:rPr>
          <w:delText>VDE3 and VDE4</w:delText>
        </w:r>
      </w:del>
      <w:r>
        <w:rPr>
          <w:lang w:val="en-US"/>
        </w:rPr>
        <w:t>) which is the uplink from ships to satellite.</w:t>
      </w:r>
    </w:p>
    <w:p w:rsidR="000C3865" w:rsidRDefault="000C3865" w:rsidP="006A4A9B">
      <w:pPr>
        <w:pStyle w:val="enumlev1"/>
        <w:rPr>
          <w:lang w:val="en-US"/>
        </w:rPr>
      </w:pPr>
      <w:r>
        <w:rPr>
          <w:lang w:val="en-US"/>
        </w:rPr>
        <w:t>–</w:t>
      </w:r>
      <w:r>
        <w:rPr>
          <w:lang w:val="en-US"/>
        </w:rPr>
        <w:tab/>
        <w:t xml:space="preserve">Transmission of </w:t>
      </w:r>
      <w:del w:id="72" w:author="Plenary Room" w:date="2014-04-01T15:03:00Z">
        <w:r w:rsidDel="00E12752">
          <w:rPr>
            <w:lang w:val="en-US"/>
          </w:rPr>
          <w:delText xml:space="preserve">SAT1 </w:delText>
        </w:r>
      </w:del>
      <w:ins w:id="73" w:author="Plenary Room" w:date="2014-04-01T15:03:00Z">
        <w:r w:rsidR="00E12752">
          <w:rPr>
            <w:lang w:val="en-US"/>
          </w:rPr>
          <w:t xml:space="preserve">SAT downlink </w:t>
        </w:r>
      </w:ins>
      <w:del w:id="74" w:author="Plenary Room" w:date="2014-04-01T15:03:00Z">
        <w:r w:rsidDel="00E12752">
          <w:rPr>
            <w:lang w:val="en-US"/>
          </w:rPr>
          <w:delText>and/or SAT 2 (the upper legs of VDE3 and VDE4)</w:delText>
        </w:r>
      </w:del>
      <w:r>
        <w:rPr>
          <w:lang w:val="en-US"/>
        </w:rPr>
        <w:t xml:space="preserve"> which is the downlink from satellite to ships</w:t>
      </w:r>
      <w:ins w:id="75" w:author="Plenary Room" w:date="2014-04-01T15:04:00Z">
        <w:r w:rsidR="00E12752">
          <w:rPr>
            <w:lang w:val="en-US"/>
          </w:rPr>
          <w:t xml:space="preserve"> in the upper legs of channels 24, 84, 25, 85, 26 and 86</w:t>
        </w:r>
      </w:ins>
      <w:r w:rsidRPr="002D1CE5">
        <w:rPr>
          <w:lang w:val="en-US"/>
        </w:rPr>
        <w:t>.</w:t>
      </w:r>
    </w:p>
    <w:p w:rsidR="000C3865" w:rsidRPr="000332DA" w:rsidRDefault="000C3865" w:rsidP="000332DA">
      <w:pPr>
        <w:pStyle w:val="Heading2"/>
      </w:pPr>
      <w:r w:rsidRPr="000332DA">
        <w:t>3/1.16/3.6</w:t>
      </w:r>
      <w:r w:rsidRPr="000332DA">
        <w:tab/>
      </w:r>
      <w:r w:rsidRPr="000332DA">
        <w:rPr>
          <w:rFonts w:hint="eastAsia"/>
        </w:rPr>
        <w:t>Relevant ITU-R Recommendations</w:t>
      </w:r>
    </w:p>
    <w:p w:rsidR="000C3865" w:rsidRDefault="000C3865" w:rsidP="000C3865">
      <w:pPr>
        <w:rPr>
          <w:rStyle w:val="Strong"/>
          <w:rFonts w:eastAsia="SimSun"/>
          <w:b w:val="0"/>
          <w:bCs w:val="0"/>
        </w:rPr>
      </w:pPr>
      <w:r>
        <w:t xml:space="preserve">Recommendation ITU-R </w:t>
      </w:r>
      <w:r w:rsidRPr="007D2EC1">
        <w:rPr>
          <w:rStyle w:val="Strong"/>
          <w:rFonts w:eastAsia="SimSun"/>
          <w:b w:val="0"/>
          <w:bCs w:val="0"/>
        </w:rPr>
        <w:t>M.1084</w:t>
      </w:r>
      <w:r w:rsidRPr="00A63146">
        <w:rPr>
          <w:rStyle w:val="Strong"/>
          <w:rFonts w:eastAsia="SimSun"/>
          <w:b w:val="0"/>
          <w:bCs w:val="0"/>
        </w:rPr>
        <w:t xml:space="preserve"> – </w:t>
      </w:r>
      <w:r>
        <w:t>Interim solutions for improved efficiency in the use of the band 156-174 MHz by stations in the maritime mobile service.</w:t>
      </w:r>
    </w:p>
    <w:p w:rsidR="000C3865" w:rsidRDefault="000C3865" w:rsidP="000C3865">
      <w:r>
        <w:lastRenderedPageBreak/>
        <w:t xml:space="preserve">Recommendation ITU-R </w:t>
      </w:r>
      <w:r w:rsidRPr="007D2EC1">
        <w:rPr>
          <w:rStyle w:val="Strong"/>
          <w:rFonts w:eastAsia="SimSun"/>
          <w:b w:val="0"/>
          <w:bCs w:val="0"/>
        </w:rPr>
        <w:t>M.1371</w:t>
      </w:r>
      <w:r w:rsidRPr="00A63146">
        <w:rPr>
          <w:rStyle w:val="Strong"/>
          <w:rFonts w:eastAsia="SimSun"/>
          <w:b w:val="0"/>
          <w:bCs w:val="0"/>
        </w:rPr>
        <w:t xml:space="preserve"> – </w:t>
      </w:r>
      <w:r>
        <w:t>Technical characteristics for an automatic identification system using time-division multiple access in the VHF maritime mobile band.</w:t>
      </w:r>
    </w:p>
    <w:p w:rsidR="000C3865" w:rsidRPr="006428D3" w:rsidRDefault="000C3865" w:rsidP="000C3865">
      <w:r w:rsidRPr="006428D3">
        <w:t xml:space="preserve">Recommendation ITU-R M.1842 – Characteristics of VHF radio systems and equipment for the exchange of data and electronic mail in the maritime mobile service RR Appendix </w:t>
      </w:r>
      <w:r w:rsidRPr="006428D3">
        <w:rPr>
          <w:b/>
          <w:bCs/>
        </w:rPr>
        <w:t>18</w:t>
      </w:r>
      <w:r w:rsidRPr="006428D3">
        <w:t xml:space="preserve"> channels.</w:t>
      </w:r>
    </w:p>
    <w:p w:rsidR="000C3865" w:rsidRPr="006428D3" w:rsidRDefault="000C3865" w:rsidP="000C3865">
      <w:r w:rsidRPr="006428D3">
        <w:t>Recommendation OR Report ITU-R M</w:t>
      </w:r>
      <w:proofErr w:type="gramStart"/>
      <w:r w:rsidRPr="006428D3">
        <w:t>.[</w:t>
      </w:r>
      <w:proofErr w:type="gramEnd"/>
      <w:r w:rsidRPr="006428D3">
        <w:t>VDES]</w:t>
      </w:r>
      <w:r w:rsidR="00D3770E">
        <w:t>.</w:t>
      </w:r>
    </w:p>
    <w:p w:rsidR="000C3865" w:rsidRPr="009477F6" w:rsidRDefault="000C3865" w:rsidP="00A76396">
      <w:pPr>
        <w:pStyle w:val="Heading1"/>
      </w:pPr>
      <w:r w:rsidRPr="006428D3">
        <w:t>3/1.16/4</w:t>
      </w:r>
      <w:r w:rsidRPr="006428D3">
        <w:tab/>
        <w:t>Analysis of the results of studies</w:t>
      </w:r>
    </w:p>
    <w:p w:rsidR="000C3865" w:rsidRDefault="000C3865" w:rsidP="000C3865">
      <w:r>
        <w:t>Results of studies are as follows:</w:t>
      </w:r>
    </w:p>
    <w:p w:rsidR="000C3865" w:rsidRPr="006428D3" w:rsidRDefault="000C3865" w:rsidP="000C3865">
      <w:pPr>
        <w:pStyle w:val="enumlev1"/>
        <w:ind w:right="-142"/>
        <w:rPr>
          <w:lang w:val="en-US"/>
        </w:rPr>
      </w:pPr>
      <w:r>
        <w:rPr>
          <w:lang w:val="en-US"/>
        </w:rPr>
        <w:t>–</w:t>
      </w:r>
      <w:r>
        <w:rPr>
          <w:lang w:val="en-US"/>
        </w:rPr>
        <w:tab/>
        <w:t xml:space="preserve">AIS VDL loading studies have concluded </w:t>
      </w:r>
      <w:ins w:id="76" w:author="Plenary Room" w:date="2014-04-01T15:14:00Z">
        <w:r w:rsidR="00ED1B49">
          <w:rPr>
            <w:lang w:val="en-US"/>
          </w:rPr>
          <w:t>(see Report ITU-R M.2287-0</w:t>
        </w:r>
      </w:ins>
      <w:ins w:id="77" w:author="Plenary Room" w:date="2014-04-01T15:15:00Z">
        <w:r w:rsidR="00ED1B49">
          <w:rPr>
            <w:lang w:val="en-US"/>
          </w:rPr>
          <w:t xml:space="preserve">) </w:t>
        </w:r>
      </w:ins>
      <w:r>
        <w:rPr>
          <w:lang w:val="en-US"/>
        </w:rPr>
        <w:t xml:space="preserve">that loading levels in some high traffic areas </w:t>
      </w:r>
      <w:r w:rsidRPr="006428D3">
        <w:rPr>
          <w:lang w:val="en-US"/>
        </w:rPr>
        <w:t xml:space="preserve">have already exceeded the critical level of 50% and many more are expected to exceed this level in the foreseeable future. The proposed solution to this problem is the designation of RR Appendix </w:t>
      </w:r>
      <w:r w:rsidRPr="006428D3">
        <w:rPr>
          <w:b/>
          <w:bCs/>
          <w:lang w:val="en-US"/>
        </w:rPr>
        <w:t>18</w:t>
      </w:r>
      <w:r w:rsidRPr="006428D3">
        <w:rPr>
          <w:lang w:val="en-US"/>
        </w:rPr>
        <w:t xml:space="preserve"> channels </w:t>
      </w:r>
      <w:del w:id="78" w:author="Plenary Room" w:date="2014-04-01T15:11:00Z">
        <w:r w:rsidRPr="006428D3" w:rsidDel="00ED1B49">
          <w:rPr>
            <w:lang w:val="en-US"/>
          </w:rPr>
          <w:delText xml:space="preserve"> </w:delText>
        </w:r>
      </w:del>
      <w:r w:rsidRPr="006428D3">
        <w:rPr>
          <w:lang w:val="en-US"/>
        </w:rPr>
        <w:t>for ASM (</w:t>
      </w:r>
      <w:r w:rsidRPr="006A4A9B">
        <w:rPr>
          <w:lang w:val="en-US"/>
        </w:rPr>
        <w:t>Application Specific Messages – AIS non-navigation messages).</w:t>
      </w:r>
    </w:p>
    <w:p w:rsidR="000C3865" w:rsidRPr="006A4A9B" w:rsidDel="00ED1B49" w:rsidRDefault="000C3865" w:rsidP="00ED1B49">
      <w:pPr>
        <w:tabs>
          <w:tab w:val="clear" w:pos="2268"/>
          <w:tab w:val="left" w:pos="2608"/>
          <w:tab w:val="left" w:pos="3345"/>
        </w:tabs>
        <w:spacing w:before="80"/>
        <w:ind w:left="1134" w:right="-142" w:hanging="1134"/>
        <w:rPr>
          <w:del w:id="79" w:author="Plenary Room" w:date="2014-04-01T15:12:00Z"/>
          <w:lang w:val="en-US"/>
        </w:rPr>
      </w:pPr>
      <w:r w:rsidRPr="006A4A9B">
        <w:rPr>
          <w:lang w:val="en-US"/>
        </w:rPr>
        <w:tab/>
      </w:r>
      <w:del w:id="80" w:author="Plenary Room" w:date="2014-04-01T15:12:00Z">
        <w:r w:rsidRPr="006A4A9B" w:rsidDel="00ED1B49">
          <w:rPr>
            <w:lang w:val="en-US"/>
          </w:rPr>
          <w:delText>Option 1: 2027 and 2028 or;</w:delText>
        </w:r>
      </w:del>
    </w:p>
    <w:p w:rsidR="000C3865" w:rsidRPr="002D1CE5" w:rsidRDefault="000C3865" w:rsidP="00ED1B49">
      <w:pPr>
        <w:tabs>
          <w:tab w:val="clear" w:pos="2268"/>
          <w:tab w:val="left" w:pos="2608"/>
          <w:tab w:val="left" w:pos="3345"/>
        </w:tabs>
        <w:spacing w:before="80"/>
        <w:ind w:left="1134" w:right="-142" w:hanging="1134"/>
        <w:rPr>
          <w:lang w:val="en-US"/>
        </w:rPr>
      </w:pPr>
      <w:del w:id="81" w:author="Plenary Room" w:date="2014-04-01T15:12:00Z">
        <w:r w:rsidRPr="006A4A9B" w:rsidDel="00ED1B49">
          <w:rPr>
            <w:lang w:val="en-US"/>
          </w:rPr>
          <w:tab/>
        </w:r>
        <w:r w:rsidRPr="006428D3" w:rsidDel="00ED1B49">
          <w:rPr>
            <w:lang w:val="en-US"/>
          </w:rPr>
          <w:delText>Option</w:delText>
        </w:r>
        <w:r w:rsidRPr="006A4A9B" w:rsidDel="00ED1B49">
          <w:rPr>
            <w:lang w:val="en-US"/>
          </w:rPr>
          <w:delText xml:space="preserve"> 2: 87 and 88 </w:delText>
        </w:r>
      </w:del>
      <w:r w:rsidRPr="006A4A9B">
        <w:rPr>
          <w:lang w:val="en-US"/>
        </w:rPr>
        <w:t xml:space="preserve"> </w:t>
      </w:r>
    </w:p>
    <w:p w:rsidR="000C3865" w:rsidRPr="006428D3" w:rsidDel="00ED1B49" w:rsidRDefault="000C3865" w:rsidP="00ED1B49">
      <w:pPr>
        <w:pStyle w:val="enumlev1"/>
        <w:rPr>
          <w:del w:id="82" w:author="Plenary Room" w:date="2014-04-01T15:18:00Z"/>
          <w:lang w:val="en-US"/>
        </w:rPr>
      </w:pPr>
      <w:r>
        <w:rPr>
          <w:lang w:val="en-US"/>
        </w:rPr>
        <w:t>–</w:t>
      </w:r>
      <w:r>
        <w:rPr>
          <w:lang w:val="en-US"/>
        </w:rPr>
        <w:tab/>
      </w:r>
      <w:del w:id="83" w:author="Plenary Room" w:date="2014-04-01T15:18:00Z">
        <w:r w:rsidDel="00ED1B49">
          <w:rPr>
            <w:lang w:val="en-US"/>
          </w:rPr>
          <w:delText xml:space="preserve">Studies for sharing the RR Appendix </w:delText>
        </w:r>
        <w:r w:rsidRPr="00A63146" w:rsidDel="00ED1B49">
          <w:rPr>
            <w:b/>
            <w:bCs/>
            <w:lang w:val="en-US"/>
          </w:rPr>
          <w:delText>18</w:delText>
        </w:r>
        <w:r w:rsidDel="00ED1B49">
          <w:rPr>
            <w:lang w:val="en-US"/>
          </w:rPr>
          <w:delText xml:space="preserve"> channels proposed for the VDES terrestrial component between maritime terrestrial and non-maritime terrestrial services have </w:delText>
        </w:r>
        <w:r w:rsidRPr="006428D3" w:rsidDel="00ED1B49">
          <w:rPr>
            <w:lang w:val="en-US"/>
          </w:rPr>
          <w:delText>indicated that coordination levels that are already in use are sufficient to permit sharing by these services.</w:delText>
        </w:r>
      </w:del>
    </w:p>
    <w:p w:rsidR="000C3865" w:rsidRPr="006428D3" w:rsidRDefault="000C3865" w:rsidP="00ED1B49">
      <w:pPr>
        <w:pStyle w:val="enumlev1"/>
        <w:rPr>
          <w:i/>
          <w:lang w:val="en-US"/>
        </w:rPr>
      </w:pPr>
      <w:del w:id="84" w:author="Plenary Room" w:date="2014-04-01T15:18:00Z">
        <w:r w:rsidRPr="006428D3" w:rsidDel="00ED1B49">
          <w:rPr>
            <w:lang w:val="en-US"/>
          </w:rPr>
          <w:tab/>
        </w:r>
        <w:r w:rsidRPr="006A4A9B" w:rsidDel="00ED1B49">
          <w:rPr>
            <w:i/>
            <w:lang w:val="en-US"/>
          </w:rPr>
          <w:delText xml:space="preserve">(Editor’s </w:delText>
        </w:r>
        <w:r w:rsidRPr="006428D3" w:rsidDel="00ED1B49">
          <w:rPr>
            <w:i/>
            <w:lang w:val="en-US"/>
          </w:rPr>
          <w:delText>n</w:delText>
        </w:r>
        <w:r w:rsidRPr="006A4A9B" w:rsidDel="00ED1B49">
          <w:rPr>
            <w:i/>
            <w:lang w:val="en-US"/>
          </w:rPr>
          <w:delText>ote</w:delText>
        </w:r>
        <w:r w:rsidRPr="006428D3" w:rsidDel="00ED1B49">
          <w:rPr>
            <w:i/>
            <w:lang w:val="en-US"/>
          </w:rPr>
          <w:delText xml:space="preserve">: These usages should be </w:delText>
        </w:r>
        <w:r w:rsidRPr="006A4A9B" w:rsidDel="00ED1B49">
          <w:rPr>
            <w:i/>
            <w:lang w:val="en-US"/>
          </w:rPr>
          <w:delText>specifically noted</w:delText>
        </w:r>
        <w:r w:rsidRPr="006428D3" w:rsidDel="00ED1B49">
          <w:rPr>
            <w:i/>
            <w:lang w:val="en-US"/>
          </w:rPr>
          <w:delText>.</w:delText>
        </w:r>
        <w:r w:rsidRPr="006A4A9B" w:rsidDel="00ED1B49">
          <w:rPr>
            <w:i/>
            <w:lang w:val="en-US"/>
          </w:rPr>
          <w:delText>)</w:delText>
        </w:r>
      </w:del>
    </w:p>
    <w:p w:rsidR="000C3865" w:rsidRPr="006A4A9B" w:rsidRDefault="000C3865" w:rsidP="006A4A9B">
      <w:pPr>
        <w:tabs>
          <w:tab w:val="clear" w:pos="2268"/>
          <w:tab w:val="left" w:pos="2608"/>
          <w:tab w:val="left" w:pos="3345"/>
        </w:tabs>
        <w:spacing w:before="80"/>
        <w:ind w:left="1134" w:hanging="1134"/>
        <w:rPr>
          <w:i/>
          <w:lang w:val="en-US"/>
        </w:rPr>
      </w:pPr>
      <w:r w:rsidRPr="006428D3">
        <w:rPr>
          <w:i/>
          <w:lang w:val="en-US"/>
        </w:rPr>
        <w:tab/>
      </w:r>
      <w:del w:id="85" w:author="Plenary Room" w:date="2014-04-01T15:19:00Z">
        <w:r w:rsidRPr="006428D3" w:rsidDel="00ED1B49">
          <w:rPr>
            <w:lang w:val="en-US"/>
          </w:rPr>
          <w:delText>Editor’s note: replies from WPs 5A, 5C are needed</w:delText>
        </w:r>
      </w:del>
      <w:r w:rsidRPr="006428D3">
        <w:rPr>
          <w:lang w:val="en-US"/>
        </w:rPr>
        <w:t xml:space="preserve"> </w:t>
      </w:r>
    </w:p>
    <w:p w:rsidR="000C3865" w:rsidRPr="006428D3" w:rsidRDefault="000C3865" w:rsidP="000C3865">
      <w:pPr>
        <w:pStyle w:val="enumlev1"/>
        <w:rPr>
          <w:lang w:val="en-US"/>
        </w:rPr>
      </w:pPr>
      <w:r w:rsidRPr="006428D3">
        <w:rPr>
          <w:lang w:val="en-US"/>
        </w:rPr>
        <w:t>–</w:t>
      </w:r>
      <w:r w:rsidRPr="006428D3">
        <w:rPr>
          <w:lang w:val="en-US"/>
        </w:rPr>
        <w:tab/>
        <w:t xml:space="preserve">Studies for sharing the RR Appendix </w:t>
      </w:r>
      <w:r w:rsidRPr="006428D3">
        <w:rPr>
          <w:b/>
          <w:bCs/>
          <w:lang w:val="en-US"/>
        </w:rPr>
        <w:t>18</w:t>
      </w:r>
      <w:r w:rsidRPr="006428D3">
        <w:rPr>
          <w:lang w:val="en-US"/>
        </w:rPr>
        <w:t xml:space="preserve"> channels proposed for the VDES satellite component between satellite and terrestrial services have indicated that coordination levels that are currently in use are sufficient to permit sharing by the services.</w:t>
      </w:r>
    </w:p>
    <w:p w:rsidR="000C3865" w:rsidRDefault="000C3865" w:rsidP="000C3865">
      <w:pPr>
        <w:pStyle w:val="enumlev1"/>
        <w:rPr>
          <w:i/>
          <w:lang w:val="en-US"/>
        </w:rPr>
      </w:pPr>
      <w:r w:rsidRPr="006428D3">
        <w:rPr>
          <w:lang w:val="en-US"/>
        </w:rPr>
        <w:tab/>
      </w:r>
      <w:del w:id="86" w:author="Plenary Room" w:date="2014-04-01T15:19:00Z">
        <w:r w:rsidRPr="006428D3" w:rsidDel="00ED1B49">
          <w:rPr>
            <w:i/>
            <w:lang w:val="en-US"/>
          </w:rPr>
          <w:delText>(Editor’s note: These usages should be specifically noted.)</w:delText>
        </w:r>
      </w:del>
    </w:p>
    <w:p w:rsidR="000C3865" w:rsidRPr="009477F6" w:rsidRDefault="000C3865" w:rsidP="00A76396">
      <w:pPr>
        <w:pStyle w:val="Heading1"/>
      </w:pPr>
      <w:r>
        <w:t>3</w:t>
      </w:r>
      <w:r w:rsidRPr="009477F6">
        <w:t>/1.</w:t>
      </w:r>
      <w:r>
        <w:t>16</w:t>
      </w:r>
      <w:r w:rsidRPr="009477F6">
        <w:t>/</w:t>
      </w:r>
      <w:r>
        <w:t>5</w:t>
      </w:r>
      <w:r w:rsidRPr="009477F6">
        <w:tab/>
        <w:t>Method</w:t>
      </w:r>
      <w:r>
        <w:t>(</w:t>
      </w:r>
      <w:r w:rsidRPr="009477F6">
        <w:t>s</w:t>
      </w:r>
      <w:r>
        <w:t>)</w:t>
      </w:r>
      <w:r w:rsidRPr="009477F6">
        <w:t xml:space="preserve"> to satisfy the agenda item</w:t>
      </w:r>
    </w:p>
    <w:p w:rsidR="000C3865" w:rsidDel="000F604E" w:rsidRDefault="000C3865" w:rsidP="000C3865">
      <w:pPr>
        <w:rPr>
          <w:del w:id="87" w:author="Plenary Room" w:date="2014-04-01T16:21:00Z"/>
        </w:rPr>
      </w:pPr>
      <w:del w:id="88" w:author="Plenary Room" w:date="2014-04-01T16:21:00Z">
        <w:r w:rsidRPr="00EC5F91" w:rsidDel="000F604E">
          <w:delText>[Text of the Method(s) to satisfy the agenda item]</w:delText>
        </w:r>
      </w:del>
    </w:p>
    <w:p w:rsidR="000C3865" w:rsidRDefault="000C3865" w:rsidP="000C3865">
      <w:pPr>
        <w:rPr>
          <w:lang w:val="en-US"/>
        </w:rPr>
      </w:pPr>
      <w:r>
        <w:rPr>
          <w:lang w:val="en-US"/>
        </w:rPr>
        <w:t>However the method developed a transition period needed to be</w:t>
      </w:r>
      <w:r w:rsidR="00D3770E">
        <w:rPr>
          <w:lang w:val="en-US"/>
        </w:rPr>
        <w:t xml:space="preserve"> determine [TBD at least 2 or 3 </w:t>
      </w:r>
      <w:r>
        <w:rPr>
          <w:lang w:val="en-US"/>
        </w:rPr>
        <w:t>years]</w:t>
      </w:r>
    </w:p>
    <w:p w:rsidR="000C3865" w:rsidRPr="000332DA" w:rsidRDefault="000C3865" w:rsidP="000332DA">
      <w:pPr>
        <w:pStyle w:val="Heading2"/>
      </w:pPr>
      <w:r w:rsidRPr="000332DA">
        <w:t>3/1.16/5</w:t>
      </w:r>
      <w:r w:rsidR="000332DA">
        <w:t>.1</w:t>
      </w:r>
      <w:r w:rsidR="000332DA">
        <w:tab/>
      </w:r>
      <w:del w:id="89" w:author="Plenary Room" w:date="2014-04-01T15:31:00Z">
        <w:r w:rsidR="006A4A9B" w:rsidDel="00C73988">
          <w:delText>Application specific message</w:delText>
        </w:r>
        <w:r w:rsidRPr="000332DA" w:rsidDel="00C73988">
          <w:delText xml:space="preserve"> designation</w:delText>
        </w:r>
      </w:del>
      <w:ins w:id="90" w:author="Plenary Room" w:date="2014-04-01T15:31:00Z">
        <w:r w:rsidR="00C73988">
          <w:t>VDES global solution</w:t>
        </w:r>
      </w:ins>
    </w:p>
    <w:p w:rsidR="000C3865" w:rsidRPr="00A76396" w:rsidRDefault="000C3865" w:rsidP="000332DA">
      <w:pPr>
        <w:pStyle w:val="Heading3"/>
        <w:rPr>
          <w:lang w:val="en-US"/>
        </w:rPr>
      </w:pPr>
      <w:del w:id="91" w:author="Plenary Room" w:date="2014-04-01T15:34:00Z">
        <w:r w:rsidRPr="00A76396" w:rsidDel="00C73988">
          <w:delText>[</w:delText>
        </w:r>
      </w:del>
      <w:r w:rsidRPr="00A76396">
        <w:t>3/1.16/5</w:t>
      </w:r>
      <w:r w:rsidR="000332DA">
        <w:t>.1.1</w:t>
      </w:r>
      <w:r w:rsidR="000332DA">
        <w:tab/>
      </w:r>
      <w:r w:rsidRPr="00A76396">
        <w:rPr>
          <w:lang w:val="en-US"/>
        </w:rPr>
        <w:t>METHOD A:</w:t>
      </w:r>
    </w:p>
    <w:p w:rsidR="000C3865" w:rsidDel="00C73988" w:rsidRDefault="000C3865" w:rsidP="000C3865">
      <w:pPr>
        <w:pStyle w:val="enumlev1"/>
        <w:tabs>
          <w:tab w:val="clear" w:pos="1134"/>
          <w:tab w:val="left" w:pos="0"/>
        </w:tabs>
        <w:ind w:left="0" w:firstLine="0"/>
        <w:rPr>
          <w:del w:id="92" w:author="Plenary Room" w:date="2014-04-01T15:34:00Z"/>
          <w:lang w:val="en-US" w:eastAsia="zh-CN"/>
        </w:rPr>
      </w:pPr>
      <w:del w:id="93" w:author="Plenary Room" w:date="2014-04-01T15:34:00Z">
        <w:r w:rsidRPr="00456D9C" w:rsidDel="00C73988">
          <w:rPr>
            <w:lang w:val="en-US" w:eastAsia="zh-CN"/>
          </w:rPr>
          <w:delText>After the transitional period [</w:delText>
        </w:r>
        <w:r w:rsidRPr="00456D9C" w:rsidDel="00C73988">
          <w:rPr>
            <w:lang w:val="en-US"/>
          </w:rPr>
          <w:delText>1 January 201</w:delText>
        </w:r>
        <w:r w:rsidRPr="00456D9C" w:rsidDel="00C73988">
          <w:rPr>
            <w:lang w:val="en-US" w:eastAsia="zh-CN"/>
          </w:rPr>
          <w:delText>9], RR A</w:delText>
        </w:r>
        <w:r w:rsidRPr="00456D9C" w:rsidDel="00C73988">
          <w:rPr>
            <w:rFonts w:hint="eastAsia"/>
            <w:lang w:val="en-US" w:eastAsia="zh-CN"/>
          </w:rPr>
          <w:delText>p</w:delText>
        </w:r>
        <w:r w:rsidRPr="00456D9C" w:rsidDel="00C73988">
          <w:rPr>
            <w:lang w:val="en-US" w:eastAsia="zh-CN"/>
          </w:rPr>
          <w:delText xml:space="preserve">pendix </w:delText>
        </w:r>
        <w:r w:rsidRPr="00456D9C" w:rsidDel="00C73988">
          <w:rPr>
            <w:b/>
            <w:lang w:val="en-US" w:eastAsia="zh-CN"/>
          </w:rPr>
          <w:delText>18</w:delText>
        </w:r>
        <w:r w:rsidRPr="00456D9C" w:rsidDel="00C73988">
          <w:rPr>
            <w:lang w:val="en-US" w:eastAsia="zh-CN"/>
          </w:rPr>
          <w:delText xml:space="preserve"> CH27 and CH28 will be split into four simplex channels, CH1027, CH1028, CH2027 and CH2028. CH2027 and CH2028 will be assigned for the ASM application.</w:delText>
        </w:r>
      </w:del>
    </w:p>
    <w:p w:rsidR="000C3865" w:rsidDel="00C73988" w:rsidRDefault="000C3865" w:rsidP="000332DA">
      <w:pPr>
        <w:pStyle w:val="Heading3"/>
        <w:rPr>
          <w:del w:id="94" w:author="Plenary Room" w:date="2014-04-01T15:34:00Z"/>
          <w:lang w:val="en-US" w:eastAsia="zh-CN"/>
        </w:rPr>
      </w:pPr>
      <w:del w:id="95" w:author="Plenary Room" w:date="2014-04-01T15:34:00Z">
        <w:r w:rsidRPr="005C055E" w:rsidDel="00C73988">
          <w:delText>3/1.16/5</w:delText>
        </w:r>
        <w:r w:rsidR="000332DA" w:rsidDel="00C73988">
          <w:delText>.1.2</w:delText>
        </w:r>
        <w:r w:rsidR="000332DA" w:rsidDel="00C73988">
          <w:tab/>
        </w:r>
        <w:r w:rsidDel="00C73988">
          <w:rPr>
            <w:lang w:val="en-US" w:eastAsia="zh-CN"/>
          </w:rPr>
          <w:delText>METHOD B:</w:delText>
        </w:r>
      </w:del>
    </w:p>
    <w:p w:rsidR="000C3865" w:rsidRDefault="000C3865" w:rsidP="000F604E">
      <w:pPr>
        <w:pStyle w:val="enumlev1"/>
        <w:tabs>
          <w:tab w:val="clear" w:pos="1134"/>
          <w:tab w:val="left" w:pos="0"/>
        </w:tabs>
        <w:ind w:left="0" w:firstLine="0"/>
        <w:rPr>
          <w:lang w:val="en-US" w:eastAsia="zh-CN"/>
        </w:rPr>
      </w:pPr>
      <w:del w:id="96" w:author="Plenary Room" w:date="2014-04-01T15:34:00Z">
        <w:r w:rsidDel="00C73988">
          <w:rPr>
            <w:lang w:val="en-US" w:eastAsia="zh-CN"/>
          </w:rPr>
          <w:delText>Channel 87 and 88 could be used as ASM channels with an effective date TBD.</w:delText>
        </w:r>
        <w:r w:rsidRPr="005C055E" w:rsidDel="00C73988">
          <w:delText>3/1.16/5</w:delText>
        </w:r>
        <w:r w:rsidR="000332DA" w:rsidDel="00C73988">
          <w:delText>.1.3</w:delText>
        </w:r>
        <w:r w:rsidR="000332DA" w:rsidDel="00C73988">
          <w:tab/>
        </w:r>
        <w:r w:rsidDel="00C73988">
          <w:rPr>
            <w:lang w:val="en-US" w:eastAsia="zh-CN"/>
          </w:rPr>
          <w:delText>METHOD C:</w:delText>
        </w:r>
      </w:del>
    </w:p>
    <w:p w:rsidR="003458B3" w:rsidRPr="00312A77" w:rsidRDefault="001D770D" w:rsidP="003458B3">
      <w:pPr>
        <w:rPr>
          <w:ins w:id="97" w:author="Plenary Room" w:date="2014-04-01T16:35:00Z"/>
        </w:rPr>
      </w:pPr>
      <w:ins w:id="98" w:author="RISSONE Christian" w:date="2014-04-02T19:10:00Z">
        <w:r w:rsidRPr="001D770D">
          <w:rPr>
            <w:highlight w:val="yellow"/>
            <w:rPrChange w:id="99" w:author="RISSONE Christian" w:date="2014-04-02T19:10:00Z">
              <w:rPr/>
            </w:rPrChange>
          </w:rPr>
          <w:t>[Name of your country]</w:t>
        </w:r>
        <w:r>
          <w:t xml:space="preserve"> </w:t>
        </w:r>
      </w:ins>
      <w:ins w:id="100" w:author="Plenary Room" w:date="2014-04-01T16:35:00Z">
        <w:r w:rsidR="003458B3" w:rsidRPr="00312A77">
          <w:t>proposes the introduction of the VHF Data Exchange System (VDES) inside the Radio Regulation. The main ideas that drive the VDES are:</w:t>
        </w:r>
      </w:ins>
    </w:p>
    <w:p w:rsidR="003458B3" w:rsidRPr="00312A77" w:rsidRDefault="003458B3" w:rsidP="003458B3">
      <w:pPr>
        <w:pStyle w:val="enumlev1"/>
        <w:rPr>
          <w:ins w:id="101" w:author="Plenary Room" w:date="2014-04-01T16:35:00Z"/>
        </w:rPr>
      </w:pPr>
      <w:ins w:id="102" w:author="Plenary Room" w:date="2014-04-01T16:35:00Z">
        <w:r w:rsidRPr="00312A77">
          <w:t>–</w:t>
        </w:r>
        <w:r w:rsidRPr="00312A77">
          <w:tab/>
          <w:t>Protection of the integrity of the AIS VDL</w:t>
        </w:r>
      </w:ins>
    </w:p>
    <w:p w:rsidR="003458B3" w:rsidRPr="00312A77" w:rsidRDefault="003458B3" w:rsidP="003458B3">
      <w:pPr>
        <w:pStyle w:val="enumlev1"/>
        <w:rPr>
          <w:ins w:id="103" w:author="Plenary Room" w:date="2014-04-01T16:35:00Z"/>
        </w:rPr>
      </w:pPr>
      <w:ins w:id="104" w:author="Plenary Room" w:date="2014-04-01T16:35:00Z">
        <w:r w:rsidRPr="00312A77">
          <w:lastRenderedPageBreak/>
          <w:tab/>
          <w:t xml:space="preserve">AIS 1 and AIS 2 should be reserved for “Navigation Safety/Collision Avoidance” purposes (as a SOLAS requirement) and therefore the Application-Specific Messages (ASM) and other “non-critical communications” should be moved to new channels of RR Appendix 18 to avoid deleterious loading of the AIS VDL. This problem increases as more different types of equipment using AIS technology are developed, more vessels are equipped and more AIS applications are developed and implemented. The channels 2027 and 2028 which are the upper legs of the duplex channels 27 and </w:t>
        </w:r>
        <w:proofErr w:type="gramStart"/>
        <w:r w:rsidRPr="00312A77">
          <w:t>28,</w:t>
        </w:r>
        <w:proofErr w:type="gramEnd"/>
        <w:r w:rsidRPr="00312A77">
          <w:t xml:space="preserve"> are the suitable candidates for these new applications using AIS technology.</w:t>
        </w:r>
      </w:ins>
    </w:p>
    <w:p w:rsidR="003458B3" w:rsidRPr="00312A77" w:rsidRDefault="003458B3" w:rsidP="003458B3">
      <w:pPr>
        <w:pStyle w:val="enumlev1"/>
        <w:rPr>
          <w:ins w:id="105" w:author="Plenary Room" w:date="2014-04-01T16:35:00Z"/>
        </w:rPr>
      </w:pPr>
      <w:ins w:id="106" w:author="Plenary Room" w:date="2014-04-01T16:35:00Z">
        <w:r w:rsidRPr="00312A77">
          <w:t>–</w:t>
        </w:r>
        <w:r w:rsidRPr="00312A77">
          <w:tab/>
          <w:t>Increased visibility (capability to see more ships on the AIS VDL on high loading).</w:t>
        </w:r>
      </w:ins>
    </w:p>
    <w:p w:rsidR="003458B3" w:rsidRPr="00312A77" w:rsidRDefault="003458B3" w:rsidP="003458B3">
      <w:pPr>
        <w:pStyle w:val="enumlev1"/>
        <w:rPr>
          <w:ins w:id="107" w:author="Plenary Room" w:date="2014-04-01T16:35:00Z"/>
        </w:rPr>
      </w:pPr>
      <w:ins w:id="108" w:author="Plenary Room" w:date="2014-04-01T16:35:00Z">
        <w:r w:rsidRPr="00312A77">
          <w:tab/>
          <w:t>AIS 1 and AIS 2 can support more load (future expansion) without a reduction in range if “non-critical communications” are moved to the new channels.</w:t>
        </w:r>
      </w:ins>
    </w:p>
    <w:p w:rsidR="003458B3" w:rsidRPr="00312A77" w:rsidRDefault="003458B3" w:rsidP="003458B3">
      <w:pPr>
        <w:pStyle w:val="enumlev1"/>
        <w:rPr>
          <w:ins w:id="109" w:author="Plenary Room" w:date="2014-04-01T16:35:00Z"/>
        </w:rPr>
      </w:pPr>
      <w:ins w:id="110" w:author="Plenary Room" w:date="2014-04-01T16:35:00Z">
        <w:r w:rsidRPr="00312A77">
          <w:t>–</w:t>
        </w:r>
        <w:r w:rsidRPr="00312A77">
          <w:tab/>
          <w:t>Improved communications capacity</w:t>
        </w:r>
      </w:ins>
      <w:ins w:id="111" w:author="Plenary Room" w:date="2014-04-01T16:40:00Z">
        <w:r>
          <w:t xml:space="preserve"> and coverage</w:t>
        </w:r>
      </w:ins>
      <w:ins w:id="112" w:author="Plenary Room" w:date="2014-04-01T16:35:00Z">
        <w:r w:rsidRPr="00312A77">
          <w:t>, through terr</w:t>
        </w:r>
        <w:r>
          <w:t xml:space="preserve">estrial and satellite component taking into account the channelling </w:t>
        </w:r>
      </w:ins>
      <w:proofErr w:type="gramStart"/>
      <w:ins w:id="113" w:author="Plenary Room" w:date="2014-04-01T16:36:00Z">
        <w:r>
          <w:t xml:space="preserve">plan </w:t>
        </w:r>
      </w:ins>
      <w:ins w:id="114" w:author="Plenary Room" w:date="2014-04-01T16:35:00Z">
        <w:r>
          <w:t>propose</w:t>
        </w:r>
      </w:ins>
      <w:proofErr w:type="gramEnd"/>
      <w:ins w:id="115" w:author="Plenary Room" w:date="2014-04-01T16:36:00Z">
        <w:r>
          <w:t xml:space="preserve"> above (see section</w:t>
        </w:r>
      </w:ins>
      <w:ins w:id="116" w:author="Plenary Room" w:date="2014-04-01T16:37:00Z">
        <w:r>
          <w:t xml:space="preserve"> </w:t>
        </w:r>
      </w:ins>
      <w:ins w:id="117" w:author="Plenary Room" w:date="2014-04-01T16:38:00Z">
        <w:r w:rsidRPr="006428D3">
          <w:rPr>
            <w:szCs w:val="24"/>
          </w:rPr>
          <w:t>3/1.16/3.3</w:t>
        </w:r>
        <w:r>
          <w:rPr>
            <w:szCs w:val="24"/>
          </w:rPr>
          <w:t xml:space="preserve"> </w:t>
        </w:r>
      </w:ins>
      <w:ins w:id="118" w:author="Plenary Room" w:date="2014-04-01T16:37:00Z">
        <w:r>
          <w:t>table 1 and 2</w:t>
        </w:r>
      </w:ins>
      <w:ins w:id="119" w:author="Plenary Room" w:date="2014-04-01T16:38:00Z">
        <w:r>
          <w:t>)</w:t>
        </w:r>
      </w:ins>
      <w:ins w:id="120" w:author="Plenary Room" w:date="2014-04-01T16:46:00Z">
        <w:r w:rsidR="00C33B18">
          <w:t>.</w:t>
        </w:r>
      </w:ins>
    </w:p>
    <w:p w:rsidR="003458B3" w:rsidRPr="00312A77" w:rsidRDefault="003458B3" w:rsidP="003458B3">
      <w:pPr>
        <w:pStyle w:val="enumlev1"/>
        <w:rPr>
          <w:ins w:id="121" w:author="Plenary Room" w:date="2014-04-01T16:35:00Z"/>
        </w:rPr>
      </w:pPr>
      <w:ins w:id="122" w:author="Plenary Room" w:date="2014-04-01T16:35:00Z">
        <w:r w:rsidRPr="00312A77">
          <w:tab/>
          <w:t>The new channels provide opportunity for more capacity, efficiency and a more robust communications system to support new application.</w:t>
        </w:r>
      </w:ins>
    </w:p>
    <w:p w:rsidR="003458B3" w:rsidRPr="00312A77" w:rsidRDefault="003458B3" w:rsidP="003458B3">
      <w:pPr>
        <w:pStyle w:val="enumlev1"/>
        <w:rPr>
          <w:ins w:id="123" w:author="Plenary Room" w:date="2014-04-01T16:35:00Z"/>
        </w:rPr>
      </w:pPr>
      <w:ins w:id="124" w:author="Plenary Room" w:date="2014-04-01T16:35:00Z">
        <w:r w:rsidRPr="00312A77">
          <w:t>–</w:t>
        </w:r>
        <w:r w:rsidRPr="00312A77">
          <w:tab/>
          <w:t>Efficient use of the spectrum for communications (vs. Navigation).</w:t>
        </w:r>
      </w:ins>
    </w:p>
    <w:p w:rsidR="003458B3" w:rsidRDefault="003458B3" w:rsidP="003458B3">
      <w:pPr>
        <w:rPr>
          <w:ins w:id="125" w:author="Plenary Room" w:date="2014-04-01T16:35:00Z"/>
        </w:rPr>
      </w:pPr>
      <w:ins w:id="126" w:author="Plenary Room" w:date="2014-04-01T16:35:00Z">
        <w:r>
          <w:t>T</w:t>
        </w:r>
        <w:r w:rsidRPr="00312A77">
          <w:t>he VDES is described in th</w:t>
        </w:r>
        <w:r w:rsidR="00C33B18">
          <w:t>e Recommendation ITU-R M</w:t>
        </w:r>
        <w:proofErr w:type="gramStart"/>
        <w:r w:rsidR="00C33B18">
          <w:t>.[</w:t>
        </w:r>
        <w:proofErr w:type="gramEnd"/>
        <w:r w:rsidR="00C33B18">
          <w:t>VDES]</w:t>
        </w:r>
        <w:r w:rsidRPr="00312A77">
          <w:t>.</w:t>
        </w:r>
      </w:ins>
    </w:p>
    <w:p w:rsidR="000F604E" w:rsidRPr="00312A77" w:rsidRDefault="000F604E" w:rsidP="000F604E"/>
    <w:p w:rsidR="000F604E" w:rsidDel="00C73988" w:rsidRDefault="000F604E" w:rsidP="000F604E">
      <w:pPr>
        <w:pStyle w:val="enumlev1"/>
        <w:tabs>
          <w:tab w:val="clear" w:pos="1134"/>
          <w:tab w:val="left" w:pos="0"/>
        </w:tabs>
        <w:ind w:left="0" w:firstLine="0"/>
        <w:rPr>
          <w:del w:id="127" w:author="Plenary Room" w:date="2014-04-01T15:34:00Z"/>
          <w:lang w:val="en-US" w:eastAsia="zh-CN"/>
        </w:rPr>
      </w:pPr>
    </w:p>
    <w:p w:rsidR="00C73988" w:rsidRDefault="000C3865" w:rsidP="00C73988">
      <w:pPr>
        <w:pStyle w:val="Heading2"/>
        <w:rPr>
          <w:ins w:id="128" w:author="Plenary Room" w:date="2014-04-01T15:34:00Z"/>
          <w:lang w:val="en-US" w:eastAsia="zh-CN"/>
        </w:rPr>
      </w:pPr>
      <w:del w:id="129" w:author="Plenary Room" w:date="2014-04-01T15:34:00Z">
        <w:r w:rsidRPr="00456D9C" w:rsidDel="00C73988">
          <w:rPr>
            <w:lang w:val="en-US" w:eastAsia="zh-CN"/>
          </w:rPr>
          <w:delText xml:space="preserve">CH2027 and CH2028 will be assigned for the </w:delText>
        </w:r>
        <w:r w:rsidDel="00C73988">
          <w:rPr>
            <w:lang w:val="en-US" w:eastAsia="zh-CN"/>
          </w:rPr>
          <w:delText>ASM application with an effective date TBD.</w:delText>
        </w:r>
      </w:del>
    </w:p>
    <w:p w:rsidR="009E3B91" w:rsidRPr="009E3B91" w:rsidRDefault="00C73988">
      <w:pPr>
        <w:pStyle w:val="Heading2"/>
        <w:rPr>
          <w:ins w:id="130" w:author="Plenary Room" w:date="2014-04-01T15:32:00Z"/>
        </w:rPr>
      </w:pPr>
      <w:ins w:id="131" w:author="Plenary Room" w:date="2014-04-01T15:32:00Z">
        <w:r w:rsidRPr="000332DA">
          <w:t>3/1.16/5</w:t>
        </w:r>
        <w:r>
          <w:t>.2</w:t>
        </w:r>
        <w:r>
          <w:tab/>
          <w:t xml:space="preserve">VDES </w:t>
        </w:r>
      </w:ins>
      <w:ins w:id="132" w:author="Plenary Room" w:date="2014-04-01T15:35:00Z">
        <w:r>
          <w:t xml:space="preserve">regional </w:t>
        </w:r>
      </w:ins>
      <w:proofErr w:type="gramStart"/>
      <w:ins w:id="133" w:author="Plenary Room" w:date="2014-04-01T15:32:00Z">
        <w:r>
          <w:t>solution</w:t>
        </w:r>
      </w:ins>
      <w:ins w:id="134" w:author="RISSONE Christian" w:date="2014-04-03T09:53:00Z">
        <w:r w:rsidR="009E3B91">
          <w:t xml:space="preserve">  </w:t>
        </w:r>
        <w:r w:rsidR="009E3B91" w:rsidRPr="009E3B91">
          <w:rPr>
            <w:highlight w:val="yellow"/>
            <w:rPrChange w:id="135" w:author="RISSONE Christian" w:date="2014-04-03T09:57:00Z">
              <w:rPr/>
            </w:rPrChange>
          </w:rPr>
          <w:t>[</w:t>
        </w:r>
        <w:proofErr w:type="gramEnd"/>
        <w:r w:rsidR="009E3B91" w:rsidRPr="009E3B91">
          <w:rPr>
            <w:highlight w:val="yellow"/>
            <w:rPrChange w:id="136" w:author="RISSONE Christian" w:date="2014-04-03T09:57:00Z">
              <w:rPr/>
            </w:rPrChange>
          </w:rPr>
          <w:t>If your country does not suppo</w:t>
        </w:r>
      </w:ins>
      <w:ins w:id="137" w:author="RISSONE Christian" w:date="2014-04-03T09:56:00Z">
        <w:r w:rsidR="009E3B91" w:rsidRPr="009E3B91">
          <w:rPr>
            <w:highlight w:val="yellow"/>
            <w:rPrChange w:id="138" w:author="RISSONE Christian" w:date="2014-04-03T09:57:00Z">
              <w:rPr/>
            </w:rPrChange>
          </w:rPr>
          <w:t xml:space="preserve">rt the regional solution this section </w:t>
        </w:r>
      </w:ins>
      <w:ins w:id="139" w:author="RISSONE Christian" w:date="2014-04-03T09:57:00Z">
        <w:r w:rsidR="009E3B91">
          <w:rPr>
            <w:highlight w:val="yellow"/>
          </w:rPr>
          <w:t>sh</w:t>
        </w:r>
      </w:ins>
      <w:ins w:id="140" w:author="RISSONE Christian" w:date="2014-04-03T09:56:00Z">
        <w:r w:rsidR="009E3B91" w:rsidRPr="009E3B91">
          <w:rPr>
            <w:highlight w:val="yellow"/>
            <w:rPrChange w:id="141" w:author="RISSONE Christian" w:date="2014-04-03T09:57:00Z">
              <w:rPr/>
            </w:rPrChange>
          </w:rPr>
          <w:t>ould be deleted]</w:t>
        </w:r>
      </w:ins>
    </w:p>
    <w:p w:rsidR="00C73988" w:rsidRDefault="00C73988" w:rsidP="00C73988">
      <w:pPr>
        <w:pStyle w:val="Heading3"/>
        <w:rPr>
          <w:ins w:id="142" w:author="Plenary Room" w:date="2014-04-01T15:32:00Z"/>
          <w:lang w:val="en-US"/>
        </w:rPr>
      </w:pPr>
      <w:ins w:id="143" w:author="Plenary Room" w:date="2014-04-01T15:34:00Z">
        <w:r w:rsidRPr="00A76396">
          <w:t>3/1.16/5</w:t>
        </w:r>
        <w:r>
          <w:t>.2</w:t>
        </w:r>
      </w:ins>
      <w:ins w:id="144" w:author="RISSONE Christian" w:date="2014-04-03T09:53:00Z">
        <w:r w:rsidR="009E3B91">
          <w:t>.1</w:t>
        </w:r>
      </w:ins>
      <w:ins w:id="145" w:author="Plenary Room" w:date="2014-04-01T15:34:00Z">
        <w:r>
          <w:tab/>
        </w:r>
        <w:r w:rsidRPr="00A76396">
          <w:rPr>
            <w:lang w:val="en-US"/>
          </w:rPr>
          <w:t xml:space="preserve">METHOD </w:t>
        </w:r>
      </w:ins>
      <w:ins w:id="146" w:author="Plenary Room" w:date="2014-04-01T15:35:00Z">
        <w:r>
          <w:rPr>
            <w:lang w:val="en-US"/>
          </w:rPr>
          <w:t>B</w:t>
        </w:r>
      </w:ins>
      <w:ins w:id="147" w:author="Plenary Room" w:date="2014-04-01T15:34:00Z">
        <w:r w:rsidRPr="00A76396">
          <w:rPr>
            <w:lang w:val="en-US"/>
          </w:rPr>
          <w:t>:</w:t>
        </w:r>
      </w:ins>
    </w:p>
    <w:p w:rsidR="00CC3144" w:rsidRDefault="00CC3144" w:rsidP="00CC3144">
      <w:pPr>
        <w:rPr>
          <w:ins w:id="148" w:author="RISSONE Christian" w:date="2014-04-02T14:51:00Z"/>
          <w:color w:val="1F497D"/>
          <w:szCs w:val="24"/>
          <w:lang w:val="en-US" w:eastAsia="ja-JP"/>
        </w:rPr>
      </w:pPr>
      <w:ins w:id="149" w:author="RISSONE Christian" w:date="2014-04-02T14:51:00Z">
        <w:r>
          <w:rPr>
            <w:szCs w:val="24"/>
            <w:lang w:val="en-US" w:eastAsia="ja-JP"/>
          </w:rPr>
          <w:t xml:space="preserve">CHs 80, 21, 81, 22, 82, 23 and 83 are available in some Regions as follows (see Table 3 in section </w:t>
        </w:r>
        <w:r>
          <w:rPr>
            <w:szCs w:val="24"/>
            <w:lang w:val="en-US"/>
          </w:rPr>
          <w:t>3/1.16/3.3</w:t>
        </w:r>
        <w:r>
          <w:rPr>
            <w:szCs w:val="24"/>
            <w:lang w:val="en-US" w:eastAsia="ja-JP"/>
          </w:rPr>
          <w:t>):</w:t>
        </w:r>
      </w:ins>
    </w:p>
    <w:p w:rsidR="00854E89" w:rsidRPr="00F60FFD" w:rsidRDefault="00854E89" w:rsidP="00854E89">
      <w:pPr>
        <w:pStyle w:val="ListParagraph"/>
        <w:numPr>
          <w:ilvl w:val="0"/>
          <w:numId w:val="11"/>
        </w:numPr>
        <w:spacing w:before="80" w:after="200" w:line="276" w:lineRule="auto"/>
        <w:rPr>
          <w:ins w:id="150" w:author="Yoshio MIYADERA" w:date="2014-03-28T00:02:00Z"/>
          <w:rFonts w:ascii="Times New Roman" w:eastAsia="SimSun" w:hAnsi="Times New Roman" w:cs="Times New Roman"/>
          <w:sz w:val="24"/>
          <w:szCs w:val="24"/>
          <w:lang w:eastAsia="zh-CN"/>
        </w:rPr>
      </w:pPr>
      <w:ins w:id="151" w:author="Yoshio MIYADERA" w:date="2014-03-28T00:02:00Z">
        <w:r w:rsidRPr="00F60FFD">
          <w:rPr>
            <w:rFonts w:ascii="Times New Roman" w:eastAsia="SimSun" w:hAnsi="Times New Roman" w:cs="Times New Roman"/>
            <w:sz w:val="24"/>
            <w:szCs w:val="24"/>
            <w:lang w:eastAsia="zh-CN"/>
          </w:rPr>
          <w:t>CHs 80, 21, 81 and 22 can be used using multiple 25 kHz contiguous channels for both ship and coast station transmission as regional use.</w:t>
        </w:r>
      </w:ins>
    </w:p>
    <w:p w:rsidR="00854E89" w:rsidRPr="00F60FFD" w:rsidRDefault="00854E89" w:rsidP="00854E89">
      <w:pPr>
        <w:pStyle w:val="ListParagraph"/>
        <w:numPr>
          <w:ilvl w:val="0"/>
          <w:numId w:val="11"/>
        </w:numPr>
        <w:spacing w:after="200" w:line="276" w:lineRule="auto"/>
        <w:rPr>
          <w:ins w:id="152" w:author="Yoshio MIYADERA" w:date="2014-03-28T00:02:00Z"/>
          <w:rFonts w:ascii="Times New Roman" w:eastAsia="SimSun" w:hAnsi="Times New Roman" w:cs="Times New Roman"/>
          <w:sz w:val="24"/>
          <w:szCs w:val="24"/>
          <w:lang w:eastAsia="zh-CN"/>
        </w:rPr>
      </w:pPr>
      <w:ins w:id="153" w:author="Yoshio MIYADERA" w:date="2014-03-28T00:02:00Z">
        <w:r w:rsidRPr="00F60FFD">
          <w:rPr>
            <w:rFonts w:ascii="Times New Roman" w:eastAsia="SimSun" w:hAnsi="Times New Roman" w:cs="Times New Roman"/>
            <w:sz w:val="24"/>
            <w:szCs w:val="24"/>
            <w:lang w:eastAsia="zh-CN"/>
          </w:rPr>
          <w:t>CH 82 can be used for both ship and coast station transmission as regional use.</w:t>
        </w:r>
      </w:ins>
    </w:p>
    <w:p w:rsidR="00854E89" w:rsidRPr="00F60FFD" w:rsidRDefault="00854E89" w:rsidP="00854E89">
      <w:pPr>
        <w:pStyle w:val="ListParagraph"/>
        <w:numPr>
          <w:ilvl w:val="0"/>
          <w:numId w:val="11"/>
        </w:numPr>
        <w:spacing w:after="200" w:line="276" w:lineRule="auto"/>
        <w:rPr>
          <w:ins w:id="154" w:author="Yoshio MIYADERA" w:date="2014-03-28T00:03:00Z"/>
          <w:rFonts w:ascii="Times New Roman" w:eastAsia="SimSun" w:hAnsi="Times New Roman" w:cs="Times New Roman"/>
          <w:sz w:val="24"/>
          <w:szCs w:val="24"/>
          <w:lang w:eastAsia="zh-CN"/>
        </w:rPr>
      </w:pPr>
      <w:ins w:id="155" w:author="Yoshio MIYADERA" w:date="2014-03-28T00:03:00Z">
        <w:r w:rsidRPr="00F60FFD">
          <w:rPr>
            <w:rFonts w:ascii="Times New Roman" w:eastAsia="SimSun" w:hAnsi="Times New Roman" w:cs="Times New Roman"/>
            <w:sz w:val="24"/>
            <w:szCs w:val="24"/>
            <w:lang w:eastAsia="zh-CN"/>
          </w:rPr>
          <w:t>CHs 23 and 83 can be used using multiple 25 kHz contiguous channels for both ship and coast station transmission as regional use</w:t>
        </w:r>
      </w:ins>
    </w:p>
    <w:p w:rsidR="00C73988" w:rsidRPr="00854E89" w:rsidRDefault="00C73988" w:rsidP="000C3865">
      <w:pPr>
        <w:pStyle w:val="enumlev1"/>
        <w:tabs>
          <w:tab w:val="clear" w:pos="1134"/>
          <w:tab w:val="left" w:pos="0"/>
        </w:tabs>
        <w:ind w:left="0" w:firstLine="0"/>
        <w:rPr>
          <w:lang w:eastAsia="zh-CN"/>
        </w:rPr>
      </w:pPr>
    </w:p>
    <w:p w:rsidR="000C3865" w:rsidRDefault="000C3865" w:rsidP="00A76396">
      <w:pPr>
        <w:pStyle w:val="Heading1"/>
      </w:pPr>
      <w:r>
        <w:lastRenderedPageBreak/>
        <w:t>3</w:t>
      </w:r>
      <w:r w:rsidRPr="009477F6">
        <w:t>/1.</w:t>
      </w:r>
      <w:r>
        <w:t>16</w:t>
      </w:r>
      <w:r w:rsidRPr="009477F6">
        <w:t>/</w:t>
      </w:r>
      <w:r>
        <w:t>6</w:t>
      </w:r>
      <w:r w:rsidRPr="009477F6">
        <w:tab/>
        <w:t>Regulatory and procedural considerations</w:t>
      </w:r>
    </w:p>
    <w:p w:rsidR="000C3865" w:rsidRDefault="000C3865" w:rsidP="00A76396">
      <w:pPr>
        <w:pStyle w:val="Heading2"/>
      </w:pPr>
      <w:r w:rsidRPr="00D4789F">
        <w:t>3/1.16/6.1</w:t>
      </w:r>
      <w:r w:rsidR="000332DA">
        <w:tab/>
      </w:r>
      <w:del w:id="156" w:author="RISSONE Christian" w:date="2014-04-02T11:18:00Z">
        <w:r w:rsidRPr="00D4789F" w:rsidDel="00854E89">
          <w:delText>Example of modification of Appendix 18</w:delText>
        </w:r>
      </w:del>
      <w:ins w:id="157" w:author="RISSONE Christian" w:date="2014-04-02T11:18:00Z">
        <w:r w:rsidR="00854E89">
          <w:t>VDES global solution</w:t>
        </w:r>
      </w:ins>
    </w:p>
    <w:p w:rsidR="000C3865" w:rsidRDefault="000C3865" w:rsidP="00A76396">
      <w:pPr>
        <w:pStyle w:val="Heading3"/>
      </w:pPr>
      <w:r w:rsidRPr="00D4789F">
        <w:t>3/1.16/6.1</w:t>
      </w:r>
      <w:r w:rsidR="000332DA">
        <w:t>.1</w:t>
      </w:r>
      <w:r w:rsidR="000332DA">
        <w:tab/>
      </w:r>
      <w:r>
        <w:t>Example for METHOD A:</w:t>
      </w:r>
    </w:p>
    <w:p w:rsidR="000C3865" w:rsidRPr="00642457" w:rsidDel="000F604E" w:rsidRDefault="000C3865" w:rsidP="000C3865">
      <w:pPr>
        <w:pStyle w:val="Proposal"/>
        <w:rPr>
          <w:del w:id="158" w:author="Plenary Room" w:date="2014-04-01T16:27:00Z"/>
          <w:b/>
          <w:bCs/>
          <w:lang w:val="en-US" w:eastAsia="zh-CN"/>
        </w:rPr>
      </w:pPr>
      <w:del w:id="159" w:author="Plenary Room" w:date="2014-04-01T16:27:00Z">
        <w:r w:rsidRPr="00642457" w:rsidDel="000F604E">
          <w:rPr>
            <w:b/>
            <w:bCs/>
            <w:lang w:val="en-US" w:eastAsia="zh-CN"/>
          </w:rPr>
          <w:delText>MOD</w:delText>
        </w:r>
      </w:del>
    </w:p>
    <w:p w:rsidR="000C3865" w:rsidRPr="00642457" w:rsidDel="000F604E" w:rsidRDefault="000C3865" w:rsidP="00A76396">
      <w:pPr>
        <w:pStyle w:val="AppendixNo"/>
        <w:rPr>
          <w:del w:id="160" w:author="Plenary Room" w:date="2014-04-01T16:27:00Z"/>
          <w:lang w:val="en-US"/>
        </w:rPr>
      </w:pPr>
      <w:del w:id="161" w:author="Plenary Room" w:date="2014-04-01T16:27:00Z">
        <w:r w:rsidRPr="00642457" w:rsidDel="000F604E">
          <w:rPr>
            <w:lang w:val="en-US"/>
          </w:rPr>
          <w:delText xml:space="preserve">APPENDIX </w:delText>
        </w:r>
        <w:r w:rsidRPr="00642457" w:rsidDel="000F604E">
          <w:rPr>
            <w:rStyle w:val="href"/>
            <w:color w:val="000000"/>
            <w:lang w:val="en-US"/>
          </w:rPr>
          <w:delText>18</w:delText>
        </w:r>
        <w:r w:rsidRPr="00642457" w:rsidDel="000F604E">
          <w:rPr>
            <w:lang w:val="en-US"/>
          </w:rPr>
          <w:delText xml:space="preserve"> (R</w:delText>
        </w:r>
        <w:r w:rsidRPr="00642457" w:rsidDel="000F604E">
          <w:rPr>
            <w:caps w:val="0"/>
            <w:lang w:val="en-US"/>
          </w:rPr>
          <w:delText>ev.</w:delText>
        </w:r>
        <w:r w:rsidRPr="00642457" w:rsidDel="000F604E">
          <w:rPr>
            <w:lang w:val="en-US"/>
          </w:rPr>
          <w:delText>WRC-1</w:delText>
        </w:r>
        <w:r w:rsidRPr="00642457" w:rsidDel="000F604E">
          <w:rPr>
            <w:lang w:val="en-US" w:eastAsia="zh-CN"/>
          </w:rPr>
          <w:delText>2</w:delText>
        </w:r>
      </w:del>
      <w:ins w:id="162" w:author="Author" w:date="2013-12-18T09:53:00Z">
        <w:del w:id="163" w:author="Plenary Room" w:date="2014-04-01T16:27:00Z">
          <w:r w:rsidR="006A4A9B" w:rsidDel="000F604E">
            <w:rPr>
              <w:lang w:val="en-US" w:eastAsia="zh-CN"/>
            </w:rPr>
            <w:delText>15</w:delText>
          </w:r>
        </w:del>
      </w:ins>
      <w:del w:id="164" w:author="Plenary Room" w:date="2014-04-01T16:27:00Z">
        <w:r w:rsidRPr="00642457" w:rsidDel="000F604E">
          <w:rPr>
            <w:lang w:val="en-US"/>
          </w:rPr>
          <w:delText>)</w:delText>
        </w:r>
      </w:del>
    </w:p>
    <w:p w:rsidR="000C3865" w:rsidRPr="00642457" w:rsidDel="000F604E" w:rsidRDefault="000C3865" w:rsidP="000C3865">
      <w:pPr>
        <w:pStyle w:val="TableNo"/>
        <w:rPr>
          <w:del w:id="165" w:author="Plenary Room" w:date="2014-04-01T16:27:00Z"/>
          <w:lang w:val="en-US" w:eastAsia="zh-CN"/>
        </w:rPr>
      </w:pPr>
      <w:del w:id="166" w:author="Plenary Room" w:date="2014-04-01T16:27:00Z">
        <w:r w:rsidRPr="00642457" w:rsidDel="000F604E">
          <w:rPr>
            <w:lang w:val="en-US" w:eastAsia="zh-CN"/>
          </w:rPr>
          <w:delText>Table 1</w:delText>
        </w:r>
      </w:del>
    </w:p>
    <w:p w:rsidR="000C3865" w:rsidRPr="00642457" w:rsidDel="000F604E" w:rsidRDefault="000C3865" w:rsidP="000C3865">
      <w:pPr>
        <w:pStyle w:val="Tabletitle"/>
        <w:rPr>
          <w:del w:id="167" w:author="Plenary Room" w:date="2014-04-01T16:27:00Z"/>
          <w:lang w:val="en-US" w:eastAsia="zh-CN"/>
        </w:rPr>
      </w:pPr>
      <w:del w:id="168" w:author="Plenary Room" w:date="2014-04-01T16:27:00Z">
        <w:r w:rsidRPr="00642457" w:rsidDel="000F604E">
          <w:rPr>
            <w:lang w:val="en-US"/>
          </w:rPr>
          <w:delText>Table of transmitting frequencies in the VHF maritime mobile band</w:delText>
        </w:r>
      </w:del>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665"/>
      </w:tblGrid>
      <w:tr w:rsidR="000C3865" w:rsidRPr="00642457" w:rsidDel="000F604E" w:rsidTr="001D3919">
        <w:trPr>
          <w:cantSplit/>
          <w:tblHeader/>
          <w:del w:id="169" w:author="Plenary Room" w:date="2014-04-01T16:27:00Z"/>
        </w:trPr>
        <w:tc>
          <w:tcPr>
            <w:tcW w:w="1134" w:type="dxa"/>
            <w:vMerge w:val="restart"/>
            <w:vAlign w:val="center"/>
          </w:tcPr>
          <w:p w:rsidR="000C3865" w:rsidRPr="00642457" w:rsidDel="000F604E" w:rsidRDefault="000C3865" w:rsidP="000332DA">
            <w:pPr>
              <w:pStyle w:val="Tablehead"/>
              <w:rPr>
                <w:del w:id="170" w:author="Plenary Room" w:date="2014-04-01T16:27:00Z"/>
                <w:lang w:val="en-US"/>
              </w:rPr>
            </w:pPr>
            <w:del w:id="171" w:author="Plenary Room" w:date="2014-04-01T16:27:00Z">
              <w:r w:rsidRPr="00642457" w:rsidDel="000F604E">
                <w:rPr>
                  <w:lang w:val="en-US"/>
                </w:rPr>
                <w:delText>Channel</w:delText>
              </w:r>
              <w:r w:rsidRPr="00642457" w:rsidDel="000F604E">
                <w:rPr>
                  <w:lang w:val="en-US"/>
                </w:rPr>
                <w:br/>
                <w:delText>designator</w:delText>
              </w:r>
            </w:del>
          </w:p>
        </w:tc>
        <w:tc>
          <w:tcPr>
            <w:tcW w:w="1049" w:type="dxa"/>
            <w:vMerge w:val="restart"/>
            <w:vAlign w:val="center"/>
          </w:tcPr>
          <w:p w:rsidR="000C3865" w:rsidRPr="00642457" w:rsidDel="000F604E" w:rsidRDefault="000C3865" w:rsidP="000332DA">
            <w:pPr>
              <w:pStyle w:val="Tablehead"/>
              <w:rPr>
                <w:del w:id="172" w:author="Plenary Room" w:date="2014-04-01T16:27:00Z"/>
                <w:lang w:val="en-US"/>
              </w:rPr>
            </w:pPr>
            <w:del w:id="173" w:author="Plenary Room" w:date="2014-04-01T16:27:00Z">
              <w:r w:rsidRPr="00642457" w:rsidDel="000F604E">
                <w:rPr>
                  <w:lang w:val="en-US"/>
                </w:rPr>
                <w:delText>Notes</w:delText>
              </w:r>
            </w:del>
          </w:p>
        </w:tc>
        <w:tc>
          <w:tcPr>
            <w:tcW w:w="2495" w:type="dxa"/>
            <w:gridSpan w:val="2"/>
            <w:vAlign w:val="center"/>
          </w:tcPr>
          <w:p w:rsidR="000C3865" w:rsidRPr="00642457" w:rsidDel="000F604E" w:rsidRDefault="000C3865" w:rsidP="000332DA">
            <w:pPr>
              <w:pStyle w:val="Tablehead"/>
              <w:rPr>
                <w:del w:id="174" w:author="Plenary Room" w:date="2014-04-01T16:27:00Z"/>
                <w:lang w:val="en-US"/>
              </w:rPr>
            </w:pPr>
            <w:del w:id="175" w:author="Plenary Room" w:date="2014-04-01T16:27:00Z">
              <w:r w:rsidRPr="00642457" w:rsidDel="000F604E">
                <w:rPr>
                  <w:lang w:val="en-US"/>
                </w:rPr>
                <w:delText>Transmitting</w:delText>
              </w:r>
              <w:r w:rsidRPr="00642457" w:rsidDel="000F604E">
                <w:rPr>
                  <w:lang w:val="en-US"/>
                </w:rPr>
                <w:br/>
                <w:delText xml:space="preserve">frequencies </w:delText>
              </w:r>
              <w:r w:rsidRPr="00642457" w:rsidDel="000F604E">
                <w:rPr>
                  <w:lang w:val="en-US"/>
                </w:rPr>
                <w:br/>
                <w:delText>(MHz)</w:delText>
              </w:r>
            </w:del>
          </w:p>
        </w:tc>
        <w:tc>
          <w:tcPr>
            <w:tcW w:w="1021" w:type="dxa"/>
            <w:vMerge w:val="restart"/>
            <w:vAlign w:val="center"/>
          </w:tcPr>
          <w:p w:rsidR="000C3865" w:rsidRPr="00642457" w:rsidDel="000F604E" w:rsidRDefault="000C3865" w:rsidP="000332DA">
            <w:pPr>
              <w:pStyle w:val="Tablehead"/>
              <w:rPr>
                <w:del w:id="176" w:author="Plenary Room" w:date="2014-04-01T16:27:00Z"/>
                <w:lang w:val="en-US"/>
              </w:rPr>
            </w:pPr>
            <w:del w:id="177" w:author="Plenary Room" w:date="2014-04-01T16:27:00Z">
              <w:r w:rsidRPr="00642457" w:rsidDel="000F604E">
                <w:rPr>
                  <w:lang w:val="en-US"/>
                </w:rPr>
                <w:delText>Inter-ship</w:delText>
              </w:r>
            </w:del>
          </w:p>
        </w:tc>
        <w:tc>
          <w:tcPr>
            <w:tcW w:w="2382" w:type="dxa"/>
            <w:gridSpan w:val="2"/>
            <w:vAlign w:val="center"/>
          </w:tcPr>
          <w:p w:rsidR="000C3865" w:rsidRPr="00642457" w:rsidDel="000F604E" w:rsidRDefault="000C3865" w:rsidP="000332DA">
            <w:pPr>
              <w:pStyle w:val="Tablehead"/>
              <w:rPr>
                <w:del w:id="178" w:author="Plenary Room" w:date="2014-04-01T16:27:00Z"/>
                <w:lang w:val="en-US"/>
              </w:rPr>
            </w:pPr>
            <w:del w:id="179" w:author="Plenary Room" w:date="2014-04-01T16:27:00Z">
              <w:r w:rsidRPr="00642457" w:rsidDel="000F604E">
                <w:rPr>
                  <w:lang w:val="en-US"/>
                </w:rPr>
                <w:delText xml:space="preserve">Port operations </w:delText>
              </w:r>
              <w:r w:rsidRPr="00642457" w:rsidDel="000F604E">
                <w:rPr>
                  <w:lang w:val="en-US"/>
                </w:rPr>
                <w:br/>
                <w:delText>and ship movement</w:delText>
              </w:r>
            </w:del>
          </w:p>
        </w:tc>
        <w:tc>
          <w:tcPr>
            <w:tcW w:w="1665" w:type="dxa"/>
            <w:vMerge w:val="restart"/>
            <w:vAlign w:val="center"/>
          </w:tcPr>
          <w:p w:rsidR="000C3865" w:rsidRPr="00642457" w:rsidDel="000F604E" w:rsidRDefault="001D3919" w:rsidP="000332DA">
            <w:pPr>
              <w:pStyle w:val="Tablehead"/>
              <w:rPr>
                <w:del w:id="180" w:author="Plenary Room" w:date="2014-04-01T16:27:00Z"/>
                <w:lang w:val="en-US"/>
              </w:rPr>
            </w:pPr>
            <w:del w:id="181" w:author="Plenary Room" w:date="2014-04-01T16:27:00Z">
              <w:r w:rsidDel="000F604E">
                <w:rPr>
                  <w:lang w:val="en-US"/>
                </w:rPr>
                <w:delText>Public</w:delText>
              </w:r>
              <w:r w:rsidDel="000F604E">
                <w:rPr>
                  <w:lang w:val="en-US"/>
                </w:rPr>
                <w:br/>
                <w:delText>corres</w:delText>
              </w:r>
              <w:r w:rsidR="000C3865" w:rsidRPr="00642457" w:rsidDel="000F604E">
                <w:rPr>
                  <w:lang w:val="en-US"/>
                </w:rPr>
                <w:delText>pondence</w:delText>
              </w:r>
            </w:del>
          </w:p>
        </w:tc>
      </w:tr>
      <w:tr w:rsidR="000C3865" w:rsidRPr="00642457" w:rsidDel="000F604E" w:rsidTr="001D3919">
        <w:trPr>
          <w:cantSplit/>
          <w:tblHeader/>
          <w:del w:id="182" w:author="Plenary Room" w:date="2014-04-01T16:27:00Z"/>
        </w:trPr>
        <w:tc>
          <w:tcPr>
            <w:tcW w:w="1134" w:type="dxa"/>
            <w:vMerge/>
            <w:vAlign w:val="center"/>
          </w:tcPr>
          <w:p w:rsidR="000C3865" w:rsidRPr="00642457" w:rsidDel="000F604E" w:rsidRDefault="000C3865" w:rsidP="000332DA">
            <w:pPr>
              <w:pStyle w:val="Tablehead"/>
              <w:rPr>
                <w:del w:id="183" w:author="Plenary Room" w:date="2014-04-01T16:27:00Z"/>
                <w:lang w:val="en-US"/>
              </w:rPr>
            </w:pPr>
          </w:p>
        </w:tc>
        <w:tc>
          <w:tcPr>
            <w:tcW w:w="1049" w:type="dxa"/>
            <w:vMerge/>
            <w:vAlign w:val="center"/>
          </w:tcPr>
          <w:p w:rsidR="000C3865" w:rsidRPr="00642457" w:rsidDel="000F604E" w:rsidRDefault="000C3865" w:rsidP="000332DA">
            <w:pPr>
              <w:pStyle w:val="Tablehead"/>
              <w:rPr>
                <w:del w:id="184" w:author="Plenary Room" w:date="2014-04-01T16:27:00Z"/>
                <w:lang w:val="en-US"/>
              </w:rPr>
            </w:pPr>
          </w:p>
        </w:tc>
        <w:tc>
          <w:tcPr>
            <w:tcW w:w="1247" w:type="dxa"/>
            <w:vAlign w:val="center"/>
          </w:tcPr>
          <w:p w:rsidR="000C3865" w:rsidRPr="00642457" w:rsidDel="000F604E" w:rsidRDefault="000C3865" w:rsidP="000332DA">
            <w:pPr>
              <w:pStyle w:val="Tablehead"/>
              <w:rPr>
                <w:del w:id="185" w:author="Plenary Room" w:date="2014-04-01T16:27:00Z"/>
                <w:lang w:val="en-US"/>
              </w:rPr>
            </w:pPr>
            <w:del w:id="186" w:author="Plenary Room" w:date="2014-04-01T16:27:00Z">
              <w:r w:rsidRPr="00642457" w:rsidDel="000F604E">
                <w:rPr>
                  <w:lang w:val="en-US"/>
                </w:rPr>
                <w:delText>From ship stations</w:delText>
              </w:r>
            </w:del>
          </w:p>
        </w:tc>
        <w:tc>
          <w:tcPr>
            <w:tcW w:w="1248" w:type="dxa"/>
            <w:vAlign w:val="center"/>
          </w:tcPr>
          <w:p w:rsidR="000C3865" w:rsidRPr="00642457" w:rsidDel="000F604E" w:rsidRDefault="000C3865" w:rsidP="000332DA">
            <w:pPr>
              <w:pStyle w:val="Tablehead"/>
              <w:rPr>
                <w:del w:id="187" w:author="Plenary Room" w:date="2014-04-01T16:27:00Z"/>
                <w:lang w:val="en-US"/>
              </w:rPr>
            </w:pPr>
            <w:del w:id="188" w:author="Plenary Room" w:date="2014-04-01T16:27:00Z">
              <w:r w:rsidRPr="00642457" w:rsidDel="000F604E">
                <w:rPr>
                  <w:lang w:val="en-US"/>
                </w:rPr>
                <w:delText>From coast stations</w:delText>
              </w:r>
            </w:del>
          </w:p>
        </w:tc>
        <w:tc>
          <w:tcPr>
            <w:tcW w:w="1021" w:type="dxa"/>
            <w:vMerge/>
            <w:vAlign w:val="center"/>
          </w:tcPr>
          <w:p w:rsidR="000C3865" w:rsidRPr="00642457" w:rsidDel="000F604E" w:rsidRDefault="000C3865" w:rsidP="000332DA">
            <w:pPr>
              <w:pStyle w:val="Tablehead"/>
              <w:rPr>
                <w:del w:id="189" w:author="Plenary Room" w:date="2014-04-01T16:27:00Z"/>
                <w:lang w:val="en-US"/>
              </w:rPr>
            </w:pPr>
          </w:p>
        </w:tc>
        <w:tc>
          <w:tcPr>
            <w:tcW w:w="1191" w:type="dxa"/>
            <w:vAlign w:val="center"/>
          </w:tcPr>
          <w:p w:rsidR="000C3865" w:rsidRPr="00642457" w:rsidDel="000F604E" w:rsidRDefault="000C3865" w:rsidP="000332DA">
            <w:pPr>
              <w:pStyle w:val="Tablehead"/>
              <w:rPr>
                <w:del w:id="190" w:author="Plenary Room" w:date="2014-04-01T16:27:00Z"/>
                <w:lang w:val="en-US"/>
              </w:rPr>
            </w:pPr>
            <w:del w:id="191" w:author="Plenary Room" w:date="2014-04-01T16:27:00Z">
              <w:r w:rsidRPr="00642457" w:rsidDel="000F604E">
                <w:rPr>
                  <w:lang w:val="en-US"/>
                </w:rPr>
                <w:delText>Single frequency</w:delText>
              </w:r>
            </w:del>
          </w:p>
        </w:tc>
        <w:tc>
          <w:tcPr>
            <w:tcW w:w="1191" w:type="dxa"/>
            <w:vAlign w:val="center"/>
          </w:tcPr>
          <w:p w:rsidR="000C3865" w:rsidRPr="00642457" w:rsidDel="000F604E" w:rsidRDefault="000C3865" w:rsidP="000332DA">
            <w:pPr>
              <w:pStyle w:val="Tablehead"/>
              <w:rPr>
                <w:del w:id="192" w:author="Plenary Room" w:date="2014-04-01T16:27:00Z"/>
                <w:lang w:val="en-US"/>
              </w:rPr>
            </w:pPr>
            <w:del w:id="193" w:author="Plenary Room" w:date="2014-04-01T16:27:00Z">
              <w:r w:rsidRPr="00642457" w:rsidDel="000F604E">
                <w:rPr>
                  <w:lang w:val="en-US"/>
                </w:rPr>
                <w:delText>Two frequency</w:delText>
              </w:r>
            </w:del>
          </w:p>
        </w:tc>
        <w:tc>
          <w:tcPr>
            <w:tcW w:w="1665" w:type="dxa"/>
            <w:vMerge/>
            <w:vAlign w:val="center"/>
          </w:tcPr>
          <w:p w:rsidR="000C3865" w:rsidRPr="00642457" w:rsidDel="000F604E" w:rsidRDefault="000C3865" w:rsidP="000332DA">
            <w:pPr>
              <w:pStyle w:val="Tablehead"/>
              <w:rPr>
                <w:del w:id="194" w:author="Plenary Room" w:date="2014-04-01T16:27:00Z"/>
                <w:lang w:val="en-US"/>
              </w:rPr>
            </w:pPr>
          </w:p>
        </w:tc>
      </w:tr>
      <w:tr w:rsidR="000C3865" w:rsidRPr="00642457" w:rsidDel="000F604E" w:rsidTr="001D3919">
        <w:trPr>
          <w:cantSplit/>
          <w:del w:id="195" w:author="Plenary Room" w:date="2014-04-01T16:27:00Z"/>
        </w:trPr>
        <w:tc>
          <w:tcPr>
            <w:tcW w:w="1134" w:type="dxa"/>
            <w:vAlign w:val="center"/>
          </w:tcPr>
          <w:p w:rsidR="000C3865" w:rsidRPr="00642457" w:rsidDel="000F604E" w:rsidRDefault="000C3865" w:rsidP="000332DA">
            <w:pPr>
              <w:pStyle w:val="Tabletext"/>
              <w:spacing w:before="0" w:after="0"/>
              <w:jc w:val="right"/>
              <w:rPr>
                <w:del w:id="196" w:author="Plenary Room" w:date="2014-04-01T16:27:00Z"/>
                <w:lang w:val="en-US" w:eastAsia="zh-CN"/>
              </w:rPr>
            </w:pPr>
            <w:del w:id="197" w:author="Plenary Room" w:date="2014-04-01T16:27:00Z">
              <w:r w:rsidRPr="00642457" w:rsidDel="000F604E">
                <w:rPr>
                  <w:lang w:val="en-US" w:eastAsia="zh-CN"/>
                </w:rPr>
                <w:delText>…</w:delText>
              </w:r>
            </w:del>
          </w:p>
        </w:tc>
        <w:tc>
          <w:tcPr>
            <w:tcW w:w="1049" w:type="dxa"/>
            <w:vAlign w:val="center"/>
          </w:tcPr>
          <w:p w:rsidR="000C3865" w:rsidRPr="00642457" w:rsidDel="000F604E" w:rsidRDefault="000C3865" w:rsidP="000332DA">
            <w:pPr>
              <w:pStyle w:val="Tabletext"/>
              <w:spacing w:before="0" w:after="0"/>
              <w:jc w:val="center"/>
              <w:rPr>
                <w:del w:id="198" w:author="Plenary Room" w:date="2014-04-01T16:27:00Z"/>
                <w:i/>
                <w:iCs/>
                <w:lang w:val="en-US"/>
              </w:rPr>
            </w:pPr>
          </w:p>
        </w:tc>
        <w:tc>
          <w:tcPr>
            <w:tcW w:w="1247" w:type="dxa"/>
            <w:vAlign w:val="center"/>
          </w:tcPr>
          <w:p w:rsidR="000C3865" w:rsidRPr="00642457" w:rsidDel="000F604E" w:rsidRDefault="000C3865" w:rsidP="000332DA">
            <w:pPr>
              <w:pStyle w:val="Tabletext"/>
              <w:spacing w:before="0" w:after="0"/>
              <w:jc w:val="center"/>
              <w:rPr>
                <w:del w:id="199" w:author="Plenary Room" w:date="2014-04-01T16:27:00Z"/>
                <w:lang w:val="en-US" w:eastAsia="zh-CN"/>
              </w:rPr>
            </w:pPr>
            <w:del w:id="200" w:author="Plenary Room" w:date="2014-04-01T16:27:00Z">
              <w:r w:rsidRPr="00642457" w:rsidDel="000F604E">
                <w:rPr>
                  <w:lang w:val="en-US" w:eastAsia="zh-CN"/>
                </w:rPr>
                <w:delText>…</w:delText>
              </w:r>
            </w:del>
          </w:p>
        </w:tc>
        <w:tc>
          <w:tcPr>
            <w:tcW w:w="1248" w:type="dxa"/>
            <w:vAlign w:val="center"/>
          </w:tcPr>
          <w:p w:rsidR="000C3865" w:rsidRPr="00642457" w:rsidDel="000F604E" w:rsidRDefault="000C3865" w:rsidP="000332DA">
            <w:pPr>
              <w:pStyle w:val="Tabletext"/>
              <w:spacing w:before="0" w:after="0"/>
              <w:jc w:val="center"/>
              <w:rPr>
                <w:del w:id="201" w:author="Plenary Room" w:date="2014-04-01T16:27:00Z"/>
                <w:lang w:val="en-US" w:eastAsia="zh-CN"/>
              </w:rPr>
            </w:pPr>
            <w:del w:id="202" w:author="Plenary Room" w:date="2014-04-01T16:27:00Z">
              <w:r w:rsidRPr="00642457" w:rsidDel="000F604E">
                <w:rPr>
                  <w:lang w:val="en-US" w:eastAsia="zh-CN"/>
                </w:rPr>
                <w:delText>…</w:delText>
              </w:r>
            </w:del>
          </w:p>
        </w:tc>
        <w:tc>
          <w:tcPr>
            <w:tcW w:w="1021" w:type="dxa"/>
            <w:vAlign w:val="center"/>
          </w:tcPr>
          <w:p w:rsidR="000C3865" w:rsidRPr="00642457" w:rsidDel="000F604E" w:rsidRDefault="000C3865" w:rsidP="000332DA">
            <w:pPr>
              <w:pStyle w:val="Tabletext"/>
              <w:spacing w:before="0" w:after="0"/>
              <w:jc w:val="center"/>
              <w:rPr>
                <w:del w:id="203"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04" w:author="Plenary Room" w:date="2014-04-01T16:27:00Z"/>
                <w:lang w:val="en-US" w:eastAsia="zh-CN"/>
              </w:rPr>
            </w:pPr>
            <w:del w:id="205" w:author="Plenary Room" w:date="2014-04-01T16:27:00Z">
              <w:r w:rsidRPr="00642457" w:rsidDel="000F604E">
                <w:rPr>
                  <w:lang w:val="en-US" w:eastAsia="zh-CN"/>
                </w:rPr>
                <w:delText>…</w:delText>
              </w:r>
            </w:del>
          </w:p>
        </w:tc>
        <w:tc>
          <w:tcPr>
            <w:tcW w:w="1191" w:type="dxa"/>
            <w:vAlign w:val="center"/>
          </w:tcPr>
          <w:p w:rsidR="000C3865" w:rsidRPr="00642457" w:rsidDel="000F604E" w:rsidRDefault="000C3865" w:rsidP="000332DA">
            <w:pPr>
              <w:pStyle w:val="Tabletext"/>
              <w:spacing w:before="0" w:after="0"/>
              <w:jc w:val="center"/>
              <w:rPr>
                <w:del w:id="206" w:author="Plenary Room" w:date="2014-04-01T16:27:00Z"/>
                <w:lang w:val="en-US" w:eastAsia="zh-CN"/>
              </w:rPr>
            </w:pPr>
            <w:del w:id="207" w:author="Plenary Room" w:date="2014-04-01T16:27:00Z">
              <w:r w:rsidRPr="00642457" w:rsidDel="000F604E">
                <w:rPr>
                  <w:lang w:val="en-US" w:eastAsia="zh-CN"/>
                </w:rPr>
                <w:delText>…</w:delText>
              </w:r>
            </w:del>
          </w:p>
        </w:tc>
        <w:tc>
          <w:tcPr>
            <w:tcW w:w="1665" w:type="dxa"/>
            <w:vAlign w:val="center"/>
          </w:tcPr>
          <w:p w:rsidR="000C3865" w:rsidRPr="00642457" w:rsidDel="000F604E" w:rsidRDefault="000C3865" w:rsidP="000332DA">
            <w:pPr>
              <w:pStyle w:val="Tabletext"/>
              <w:spacing w:before="0" w:after="0"/>
              <w:jc w:val="center"/>
              <w:rPr>
                <w:del w:id="208" w:author="Plenary Room" w:date="2014-04-01T16:27:00Z"/>
                <w:lang w:val="en-US"/>
              </w:rPr>
            </w:pPr>
          </w:p>
        </w:tc>
      </w:tr>
      <w:tr w:rsidR="000C3865" w:rsidRPr="00642457" w:rsidDel="000F604E" w:rsidTr="001D3919">
        <w:trPr>
          <w:cantSplit/>
          <w:del w:id="209" w:author="Plenary Room" w:date="2014-04-01T16:27:00Z"/>
        </w:trPr>
        <w:tc>
          <w:tcPr>
            <w:tcW w:w="1134" w:type="dxa"/>
            <w:vAlign w:val="center"/>
          </w:tcPr>
          <w:p w:rsidR="000C3865" w:rsidRPr="00642457" w:rsidDel="000F604E" w:rsidRDefault="000C3865" w:rsidP="000332DA">
            <w:pPr>
              <w:pStyle w:val="Tabletext"/>
              <w:spacing w:before="0" w:after="0"/>
              <w:jc w:val="center"/>
              <w:rPr>
                <w:del w:id="210" w:author="Plenary Room" w:date="2014-04-01T16:27:00Z"/>
                <w:lang w:val="en-US"/>
              </w:rPr>
            </w:pPr>
            <w:del w:id="211" w:author="Plenary Room" w:date="2014-04-01T16:27:00Z">
              <w:r w:rsidRPr="00642457" w:rsidDel="000F604E">
                <w:rPr>
                  <w:lang w:val="en-US"/>
                </w:rPr>
                <w:delText>27</w:delText>
              </w:r>
            </w:del>
          </w:p>
        </w:tc>
        <w:tc>
          <w:tcPr>
            <w:tcW w:w="1049" w:type="dxa"/>
          </w:tcPr>
          <w:p w:rsidR="000C3865" w:rsidRPr="00642457" w:rsidDel="000F604E" w:rsidRDefault="000C3865" w:rsidP="0034109A">
            <w:pPr>
              <w:pStyle w:val="Tabletext"/>
              <w:spacing w:before="0" w:after="0"/>
              <w:jc w:val="center"/>
              <w:rPr>
                <w:del w:id="212" w:author="Plenary Room" w:date="2014-04-01T16:27:00Z"/>
                <w:i/>
                <w:iCs/>
                <w:lang w:val="en-US" w:eastAsia="zh-CN"/>
              </w:rPr>
            </w:pPr>
            <w:del w:id="213" w:author="Plenary Room" w:date="2014-04-01T16:27:00Z">
              <w:r w:rsidRPr="00642457" w:rsidDel="000F604E">
                <w:rPr>
                  <w:i/>
                  <w:lang w:val="en-US"/>
                </w:rPr>
                <w:delText>z</w:delText>
              </w:r>
              <w:r w:rsidR="0034109A" w:rsidDel="000F604E">
                <w:rPr>
                  <w:i/>
                  <w:lang w:val="en-US"/>
                </w:rPr>
                <w:delText>,</w:delText>
              </w:r>
              <w:r w:rsidRPr="00642457" w:rsidDel="000F604E">
                <w:rPr>
                  <w:i/>
                  <w:lang w:val="en-US"/>
                </w:rPr>
                <w:delText>)</w:delText>
              </w:r>
            </w:del>
            <w:ins w:id="214" w:author="Author" w:date="2013-12-18T10:03:00Z">
              <w:del w:id="215" w:author="Plenary Room" w:date="2014-04-01T16:27:00Z">
                <w:r w:rsidR="0034109A" w:rsidDel="000F604E">
                  <w:rPr>
                    <w:i/>
                    <w:lang w:val="en-US"/>
                  </w:rPr>
                  <w:delText>, zz)</w:delText>
                </w:r>
              </w:del>
            </w:ins>
          </w:p>
        </w:tc>
        <w:tc>
          <w:tcPr>
            <w:tcW w:w="1247" w:type="dxa"/>
            <w:vAlign w:val="center"/>
          </w:tcPr>
          <w:p w:rsidR="000C3865" w:rsidRPr="00642457" w:rsidDel="000F604E" w:rsidRDefault="000C3865" w:rsidP="000332DA">
            <w:pPr>
              <w:pStyle w:val="Tabletext"/>
              <w:spacing w:before="0" w:after="0"/>
              <w:jc w:val="center"/>
              <w:rPr>
                <w:del w:id="216" w:author="Plenary Room" w:date="2014-04-01T16:27:00Z"/>
                <w:lang w:val="en-US"/>
              </w:rPr>
            </w:pPr>
            <w:del w:id="217" w:author="Plenary Room" w:date="2014-04-01T16:27:00Z">
              <w:r w:rsidRPr="00642457" w:rsidDel="000F604E">
                <w:rPr>
                  <w:lang w:val="en-US"/>
                </w:rPr>
                <w:delText>157.350</w:delText>
              </w:r>
            </w:del>
          </w:p>
        </w:tc>
        <w:tc>
          <w:tcPr>
            <w:tcW w:w="1248" w:type="dxa"/>
            <w:vAlign w:val="center"/>
          </w:tcPr>
          <w:p w:rsidR="000C3865" w:rsidRPr="00642457" w:rsidDel="000F604E" w:rsidRDefault="000C3865" w:rsidP="000332DA">
            <w:pPr>
              <w:pStyle w:val="Tabletext"/>
              <w:spacing w:before="0" w:after="0"/>
              <w:jc w:val="center"/>
              <w:rPr>
                <w:del w:id="218" w:author="Plenary Room" w:date="2014-04-01T16:27:00Z"/>
                <w:lang w:val="en-US"/>
              </w:rPr>
            </w:pPr>
            <w:del w:id="219" w:author="Plenary Room" w:date="2014-04-01T16:27:00Z">
              <w:r w:rsidRPr="00642457" w:rsidDel="000F604E">
                <w:rPr>
                  <w:lang w:val="en-US"/>
                </w:rPr>
                <w:delText>161.950</w:delText>
              </w:r>
            </w:del>
          </w:p>
        </w:tc>
        <w:tc>
          <w:tcPr>
            <w:tcW w:w="1021" w:type="dxa"/>
            <w:vAlign w:val="center"/>
          </w:tcPr>
          <w:p w:rsidR="000C3865" w:rsidRPr="00642457" w:rsidDel="000F604E" w:rsidRDefault="000C3865" w:rsidP="000332DA">
            <w:pPr>
              <w:pStyle w:val="Tabletext"/>
              <w:spacing w:before="0" w:after="0"/>
              <w:jc w:val="center"/>
              <w:rPr>
                <w:del w:id="220"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21"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22" w:author="Plenary Room" w:date="2014-04-01T16:27:00Z"/>
                <w:lang w:val="en-US"/>
              </w:rPr>
            </w:pPr>
            <w:del w:id="223" w:author="Plenary Room" w:date="2014-04-01T16:27:00Z">
              <w:r w:rsidRPr="00642457" w:rsidDel="000F604E">
                <w:rPr>
                  <w:lang w:val="en-US"/>
                </w:rPr>
                <w:delText>x</w:delText>
              </w:r>
            </w:del>
          </w:p>
        </w:tc>
        <w:tc>
          <w:tcPr>
            <w:tcW w:w="1665" w:type="dxa"/>
            <w:vAlign w:val="center"/>
          </w:tcPr>
          <w:p w:rsidR="000C3865" w:rsidRPr="00642457" w:rsidDel="000F604E" w:rsidRDefault="000C3865" w:rsidP="000332DA">
            <w:pPr>
              <w:pStyle w:val="Tabletext"/>
              <w:spacing w:before="0" w:after="0"/>
              <w:jc w:val="center"/>
              <w:rPr>
                <w:del w:id="224" w:author="Plenary Room" w:date="2014-04-01T16:27:00Z"/>
                <w:lang w:val="en-US"/>
              </w:rPr>
            </w:pPr>
            <w:del w:id="225" w:author="Plenary Room" w:date="2014-04-01T16:27:00Z">
              <w:r w:rsidRPr="00642457" w:rsidDel="000F604E">
                <w:rPr>
                  <w:lang w:val="en-US"/>
                </w:rPr>
                <w:delText>x</w:delText>
              </w:r>
            </w:del>
          </w:p>
        </w:tc>
      </w:tr>
      <w:tr w:rsidR="000C3865" w:rsidRPr="00642457" w:rsidDel="000F604E" w:rsidTr="001D3919">
        <w:trPr>
          <w:cantSplit/>
          <w:del w:id="226" w:author="Plenary Room" w:date="2014-04-01T16:27:00Z"/>
        </w:trPr>
        <w:tc>
          <w:tcPr>
            <w:tcW w:w="1134" w:type="dxa"/>
            <w:vAlign w:val="center"/>
          </w:tcPr>
          <w:p w:rsidR="000C3865" w:rsidRPr="00642457" w:rsidDel="000F604E" w:rsidRDefault="0034109A" w:rsidP="000332DA">
            <w:pPr>
              <w:pStyle w:val="Tabletext"/>
              <w:spacing w:before="0" w:after="0"/>
              <w:jc w:val="center"/>
              <w:rPr>
                <w:del w:id="227" w:author="Plenary Room" w:date="2014-04-01T16:27:00Z"/>
                <w:lang w:val="en-US" w:eastAsia="zh-CN"/>
              </w:rPr>
            </w:pPr>
            <w:ins w:id="228" w:author="Author" w:date="2013-12-18T10:03:00Z">
              <w:del w:id="229" w:author="Plenary Room" w:date="2014-04-01T16:27:00Z">
                <w:r w:rsidDel="000F604E">
                  <w:rPr>
                    <w:lang w:val="en-US" w:eastAsia="zh-CN"/>
                  </w:rPr>
                  <w:delText>1027</w:delText>
                </w:r>
              </w:del>
            </w:ins>
          </w:p>
        </w:tc>
        <w:tc>
          <w:tcPr>
            <w:tcW w:w="1049" w:type="dxa"/>
          </w:tcPr>
          <w:p w:rsidR="000C3865" w:rsidRPr="00642457" w:rsidDel="000F604E" w:rsidRDefault="000C3865" w:rsidP="000332DA">
            <w:pPr>
              <w:pStyle w:val="Tabletext"/>
              <w:spacing w:before="0" w:after="0"/>
              <w:jc w:val="center"/>
              <w:rPr>
                <w:del w:id="230" w:author="Plenary Room" w:date="2014-04-01T16:27:00Z"/>
                <w:i/>
                <w:lang w:val="en-US"/>
              </w:rPr>
            </w:pPr>
          </w:p>
        </w:tc>
        <w:tc>
          <w:tcPr>
            <w:tcW w:w="1247" w:type="dxa"/>
            <w:vAlign w:val="center"/>
          </w:tcPr>
          <w:p w:rsidR="000C3865" w:rsidRPr="00642457" w:rsidDel="000F604E" w:rsidRDefault="0034109A" w:rsidP="0034109A">
            <w:pPr>
              <w:pStyle w:val="Tabletext"/>
              <w:spacing w:before="0" w:after="0"/>
              <w:jc w:val="center"/>
              <w:rPr>
                <w:del w:id="231" w:author="Plenary Room" w:date="2014-04-01T16:27:00Z"/>
                <w:lang w:val="en-US"/>
              </w:rPr>
            </w:pPr>
            <w:ins w:id="232" w:author="Author" w:date="2013-12-18T10:04:00Z">
              <w:del w:id="233" w:author="Plenary Room" w:date="2014-04-01T16:27:00Z">
                <w:r w:rsidDel="000F604E">
                  <w:rPr>
                    <w:lang w:val="en-US"/>
                  </w:rPr>
                  <w:delText>157.350</w:delText>
                </w:r>
              </w:del>
            </w:ins>
          </w:p>
        </w:tc>
        <w:tc>
          <w:tcPr>
            <w:tcW w:w="1248" w:type="dxa"/>
            <w:vAlign w:val="center"/>
          </w:tcPr>
          <w:p w:rsidR="000C3865" w:rsidRPr="00642457" w:rsidDel="000F604E" w:rsidRDefault="0034109A" w:rsidP="0034109A">
            <w:pPr>
              <w:pStyle w:val="Tabletext"/>
              <w:spacing w:before="0" w:after="0"/>
              <w:jc w:val="center"/>
              <w:rPr>
                <w:del w:id="234" w:author="Plenary Room" w:date="2014-04-01T16:27:00Z"/>
                <w:rFonts w:eastAsia="MS Mincho"/>
                <w:lang w:val="en-US" w:eastAsia="ja-JP"/>
              </w:rPr>
            </w:pPr>
            <w:ins w:id="235" w:author="Author" w:date="2013-12-18T10:05:00Z">
              <w:del w:id="236" w:author="Plenary Room" w:date="2014-04-01T16:27:00Z">
                <w:r w:rsidDel="000F604E">
                  <w:rPr>
                    <w:lang w:val="en-US"/>
                  </w:rPr>
                  <w:delText>157.350</w:delText>
                </w:r>
              </w:del>
            </w:ins>
          </w:p>
        </w:tc>
        <w:tc>
          <w:tcPr>
            <w:tcW w:w="1021" w:type="dxa"/>
            <w:vAlign w:val="center"/>
          </w:tcPr>
          <w:p w:rsidR="000C3865" w:rsidRPr="00642457" w:rsidDel="000F604E" w:rsidRDefault="000C3865" w:rsidP="000332DA">
            <w:pPr>
              <w:pStyle w:val="Tabletext"/>
              <w:spacing w:before="0" w:after="0"/>
              <w:jc w:val="center"/>
              <w:rPr>
                <w:del w:id="237"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38" w:author="Plenary Room" w:date="2014-04-01T16:27:00Z"/>
                <w:lang w:val="en-US"/>
              </w:rPr>
            </w:pPr>
            <w:ins w:id="239" w:author="张京生" w:date="2013-09-05T09:27:00Z">
              <w:del w:id="240"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241"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242" w:author="Plenary Room" w:date="2014-04-01T16:27:00Z"/>
                <w:lang w:val="en-US"/>
              </w:rPr>
            </w:pPr>
          </w:p>
        </w:tc>
      </w:tr>
      <w:tr w:rsidR="000C3865" w:rsidRPr="00642457" w:rsidDel="000F604E" w:rsidTr="001D3919">
        <w:trPr>
          <w:cantSplit/>
          <w:del w:id="243" w:author="Plenary Room" w:date="2014-04-01T16:27:00Z"/>
        </w:trPr>
        <w:tc>
          <w:tcPr>
            <w:tcW w:w="1134" w:type="dxa"/>
            <w:vAlign w:val="center"/>
          </w:tcPr>
          <w:p w:rsidR="000C3865" w:rsidRPr="00642457" w:rsidDel="000F604E" w:rsidRDefault="0034109A" w:rsidP="00AB5BD4">
            <w:pPr>
              <w:pStyle w:val="Tabletext"/>
              <w:spacing w:before="0" w:after="0"/>
              <w:jc w:val="center"/>
              <w:rPr>
                <w:del w:id="244" w:author="Plenary Room" w:date="2014-04-01T16:27:00Z"/>
                <w:lang w:val="en-US" w:eastAsia="zh-CN"/>
              </w:rPr>
            </w:pPr>
            <w:ins w:id="245" w:author="Author" w:date="2013-12-18T10:04:00Z">
              <w:del w:id="246" w:author="Plenary Room" w:date="2014-04-01T16:27:00Z">
                <w:r w:rsidDel="000F604E">
                  <w:rPr>
                    <w:lang w:val="en-US" w:eastAsia="zh-CN"/>
                  </w:rPr>
                  <w:delText>2027</w:delText>
                </w:r>
              </w:del>
            </w:ins>
          </w:p>
        </w:tc>
        <w:tc>
          <w:tcPr>
            <w:tcW w:w="1049" w:type="dxa"/>
          </w:tcPr>
          <w:p w:rsidR="000C3865" w:rsidRPr="00642457" w:rsidDel="000F604E" w:rsidRDefault="0034109A" w:rsidP="00AB5BD4">
            <w:pPr>
              <w:pStyle w:val="Tabletext"/>
              <w:spacing w:before="0" w:after="0"/>
              <w:jc w:val="center"/>
              <w:rPr>
                <w:del w:id="247" w:author="Plenary Room" w:date="2014-04-01T16:27:00Z"/>
                <w:i/>
                <w:lang w:val="en-US"/>
              </w:rPr>
            </w:pPr>
            <w:ins w:id="248" w:author="Author" w:date="2013-12-18T10:04:00Z">
              <w:del w:id="249" w:author="Plenary Room" w:date="2014-04-01T16:27:00Z">
                <w:r w:rsidDel="000F604E">
                  <w:rPr>
                    <w:i/>
                    <w:lang w:val="en-US" w:eastAsia="zh-CN"/>
                  </w:rPr>
                  <w:delText>zzz)</w:delText>
                </w:r>
              </w:del>
            </w:ins>
          </w:p>
        </w:tc>
        <w:tc>
          <w:tcPr>
            <w:tcW w:w="1247" w:type="dxa"/>
            <w:vAlign w:val="center"/>
          </w:tcPr>
          <w:p w:rsidR="000C3865" w:rsidRPr="00642457" w:rsidDel="000F604E" w:rsidRDefault="0034109A" w:rsidP="00AB5BD4">
            <w:pPr>
              <w:pStyle w:val="Tabletext"/>
              <w:spacing w:before="0" w:after="0"/>
              <w:jc w:val="center"/>
              <w:rPr>
                <w:del w:id="250" w:author="Plenary Room" w:date="2014-04-01T16:27:00Z"/>
                <w:lang w:val="en-US"/>
              </w:rPr>
            </w:pPr>
            <w:ins w:id="251" w:author="Author" w:date="2013-12-18T10:05:00Z">
              <w:del w:id="252" w:author="Plenary Room" w:date="2014-04-01T16:27:00Z">
                <w:r w:rsidDel="000F604E">
                  <w:rPr>
                    <w:lang w:val="en-US"/>
                  </w:rPr>
                  <w:delText>161.950</w:delText>
                </w:r>
              </w:del>
            </w:ins>
          </w:p>
        </w:tc>
        <w:tc>
          <w:tcPr>
            <w:tcW w:w="1248" w:type="dxa"/>
            <w:vAlign w:val="center"/>
          </w:tcPr>
          <w:p w:rsidR="000C3865" w:rsidRPr="00642457" w:rsidDel="000F604E" w:rsidRDefault="0034109A" w:rsidP="00AB5BD4">
            <w:pPr>
              <w:pStyle w:val="Tabletext"/>
              <w:spacing w:before="0" w:after="0"/>
              <w:jc w:val="center"/>
              <w:rPr>
                <w:del w:id="253" w:author="Plenary Room" w:date="2014-04-01T16:27:00Z"/>
                <w:lang w:val="en-US"/>
              </w:rPr>
            </w:pPr>
            <w:ins w:id="254" w:author="Author" w:date="2013-12-18T10:06:00Z">
              <w:del w:id="255" w:author="Plenary Room" w:date="2014-04-01T16:27:00Z">
                <w:r w:rsidDel="000F604E">
                  <w:rPr>
                    <w:lang w:val="en-US"/>
                  </w:rPr>
                  <w:delText>161.950</w:delText>
                </w:r>
              </w:del>
            </w:ins>
          </w:p>
        </w:tc>
        <w:tc>
          <w:tcPr>
            <w:tcW w:w="1021" w:type="dxa"/>
            <w:vAlign w:val="center"/>
          </w:tcPr>
          <w:p w:rsidR="000C3865" w:rsidRPr="00642457" w:rsidDel="000F604E" w:rsidRDefault="000C3865" w:rsidP="000332DA">
            <w:pPr>
              <w:pStyle w:val="Tabletext"/>
              <w:spacing w:before="0" w:after="0"/>
              <w:jc w:val="center"/>
              <w:rPr>
                <w:del w:id="256"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57" w:author="Plenary Room" w:date="2014-04-01T16:27:00Z"/>
                <w:lang w:val="en-US"/>
              </w:rPr>
            </w:pPr>
            <w:ins w:id="258" w:author="张京生" w:date="2013-09-05T09:27:00Z">
              <w:del w:id="259"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260"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261" w:author="Plenary Room" w:date="2014-04-01T16:27:00Z"/>
                <w:lang w:val="en-US"/>
              </w:rPr>
            </w:pPr>
          </w:p>
        </w:tc>
      </w:tr>
      <w:tr w:rsidR="000C3865" w:rsidRPr="00642457" w:rsidDel="000F604E" w:rsidTr="001D3919">
        <w:trPr>
          <w:cantSplit/>
          <w:del w:id="262" w:author="Plenary Room" w:date="2014-04-01T16:27:00Z"/>
        </w:trPr>
        <w:tc>
          <w:tcPr>
            <w:tcW w:w="1134" w:type="dxa"/>
            <w:vAlign w:val="center"/>
          </w:tcPr>
          <w:p w:rsidR="000C3865" w:rsidRPr="00642457" w:rsidDel="000F604E" w:rsidRDefault="000C3865" w:rsidP="000332DA">
            <w:pPr>
              <w:pStyle w:val="Tabletext"/>
              <w:spacing w:before="0" w:after="0"/>
              <w:jc w:val="center"/>
              <w:rPr>
                <w:del w:id="263" w:author="Plenary Room" w:date="2014-04-01T16:27:00Z"/>
                <w:lang w:val="en-US"/>
              </w:rPr>
            </w:pPr>
            <w:del w:id="264" w:author="Plenary Room" w:date="2014-04-01T16:27:00Z">
              <w:r w:rsidRPr="00642457" w:rsidDel="000F604E">
                <w:rPr>
                  <w:lang w:val="en-US"/>
                </w:rPr>
                <w:delText>87</w:delText>
              </w:r>
            </w:del>
          </w:p>
        </w:tc>
        <w:tc>
          <w:tcPr>
            <w:tcW w:w="1049" w:type="dxa"/>
          </w:tcPr>
          <w:p w:rsidR="000C3865" w:rsidRPr="00642457" w:rsidDel="000F604E" w:rsidRDefault="000C3865" w:rsidP="000332DA">
            <w:pPr>
              <w:pStyle w:val="Tabletext"/>
              <w:spacing w:before="0" w:after="0"/>
              <w:jc w:val="center"/>
              <w:rPr>
                <w:del w:id="265" w:author="Plenary Room" w:date="2014-04-01T16:27:00Z"/>
                <w:i/>
                <w:iCs/>
                <w:lang w:val="en-US"/>
              </w:rPr>
            </w:pPr>
            <w:del w:id="266" w:author="Plenary Room" w:date="2014-04-01T16:27:00Z">
              <w:r w:rsidRPr="00642457" w:rsidDel="000F604E">
                <w:rPr>
                  <w:i/>
                  <w:lang w:val="en-US"/>
                </w:rPr>
                <w:delText>z)</w:delText>
              </w:r>
            </w:del>
          </w:p>
        </w:tc>
        <w:tc>
          <w:tcPr>
            <w:tcW w:w="1247" w:type="dxa"/>
            <w:vAlign w:val="center"/>
          </w:tcPr>
          <w:p w:rsidR="000C3865" w:rsidRPr="00642457" w:rsidDel="000F604E" w:rsidRDefault="000C3865" w:rsidP="000332DA">
            <w:pPr>
              <w:pStyle w:val="Tabletext"/>
              <w:spacing w:before="0" w:after="0"/>
              <w:jc w:val="center"/>
              <w:rPr>
                <w:del w:id="267" w:author="Plenary Room" w:date="2014-04-01T16:27:00Z"/>
                <w:lang w:val="en-US"/>
              </w:rPr>
            </w:pPr>
            <w:del w:id="268" w:author="Plenary Room" w:date="2014-04-01T16:27:00Z">
              <w:r w:rsidRPr="00642457" w:rsidDel="000F604E">
                <w:rPr>
                  <w:lang w:val="en-US"/>
                </w:rPr>
                <w:delText>157.375</w:delText>
              </w:r>
            </w:del>
          </w:p>
        </w:tc>
        <w:tc>
          <w:tcPr>
            <w:tcW w:w="1248" w:type="dxa"/>
            <w:vAlign w:val="center"/>
          </w:tcPr>
          <w:p w:rsidR="000C3865" w:rsidRPr="00642457" w:rsidDel="000F604E" w:rsidRDefault="000C3865" w:rsidP="000332DA">
            <w:pPr>
              <w:pStyle w:val="Tabletext"/>
              <w:spacing w:before="0" w:after="0"/>
              <w:jc w:val="center"/>
              <w:rPr>
                <w:del w:id="269" w:author="Plenary Room" w:date="2014-04-01T16:27:00Z"/>
                <w:lang w:val="en-US"/>
              </w:rPr>
            </w:pPr>
            <w:del w:id="270" w:author="Plenary Room" w:date="2014-04-01T16:27:00Z">
              <w:r w:rsidRPr="00642457" w:rsidDel="000F604E">
                <w:rPr>
                  <w:lang w:val="en-US"/>
                </w:rPr>
                <w:delText>157.375</w:delText>
              </w:r>
            </w:del>
          </w:p>
        </w:tc>
        <w:tc>
          <w:tcPr>
            <w:tcW w:w="1021" w:type="dxa"/>
            <w:vAlign w:val="center"/>
          </w:tcPr>
          <w:p w:rsidR="000C3865" w:rsidRPr="00642457" w:rsidDel="000F604E" w:rsidRDefault="000C3865" w:rsidP="000332DA">
            <w:pPr>
              <w:pStyle w:val="Tabletext"/>
              <w:spacing w:before="0" w:after="0"/>
              <w:jc w:val="center"/>
              <w:rPr>
                <w:del w:id="271"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72" w:author="Plenary Room" w:date="2014-04-01T16:27:00Z"/>
                <w:lang w:val="en-US"/>
              </w:rPr>
            </w:pPr>
            <w:del w:id="273" w:author="Plenary Room" w:date="2014-04-01T16:27:00Z">
              <w:r w:rsidRPr="00642457" w:rsidDel="000F604E">
                <w:rPr>
                  <w:lang w:val="en-US"/>
                </w:rPr>
                <w:delText>x</w:delText>
              </w:r>
            </w:del>
          </w:p>
        </w:tc>
        <w:tc>
          <w:tcPr>
            <w:tcW w:w="1191" w:type="dxa"/>
            <w:vAlign w:val="center"/>
          </w:tcPr>
          <w:p w:rsidR="000C3865" w:rsidRPr="00642457" w:rsidDel="000F604E" w:rsidRDefault="000C3865" w:rsidP="000332DA">
            <w:pPr>
              <w:pStyle w:val="Tabletext"/>
              <w:spacing w:before="0" w:after="0"/>
              <w:jc w:val="center"/>
              <w:rPr>
                <w:del w:id="274"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275" w:author="Plenary Room" w:date="2014-04-01T16:27:00Z"/>
                <w:lang w:val="en-US"/>
              </w:rPr>
            </w:pPr>
          </w:p>
        </w:tc>
      </w:tr>
      <w:tr w:rsidR="000C3865" w:rsidRPr="00642457" w:rsidDel="000F604E" w:rsidTr="001D3919">
        <w:trPr>
          <w:cantSplit/>
          <w:del w:id="276" w:author="Plenary Room" w:date="2014-04-01T16:27:00Z"/>
        </w:trPr>
        <w:tc>
          <w:tcPr>
            <w:tcW w:w="1134" w:type="dxa"/>
            <w:vAlign w:val="center"/>
          </w:tcPr>
          <w:p w:rsidR="000C3865" w:rsidRPr="00642457" w:rsidDel="000F604E" w:rsidRDefault="000C3865" w:rsidP="000332DA">
            <w:pPr>
              <w:pStyle w:val="Tabletext"/>
              <w:spacing w:before="0" w:after="0"/>
              <w:jc w:val="center"/>
              <w:rPr>
                <w:del w:id="277" w:author="Plenary Room" w:date="2014-04-01T16:27:00Z"/>
                <w:lang w:val="en-US"/>
              </w:rPr>
            </w:pPr>
            <w:del w:id="278" w:author="Plenary Room" w:date="2014-04-01T16:27:00Z">
              <w:r w:rsidRPr="00642457" w:rsidDel="000F604E">
                <w:rPr>
                  <w:lang w:val="en-US"/>
                </w:rPr>
                <w:delText>28</w:delText>
              </w:r>
            </w:del>
          </w:p>
        </w:tc>
        <w:tc>
          <w:tcPr>
            <w:tcW w:w="1049" w:type="dxa"/>
          </w:tcPr>
          <w:p w:rsidR="000C3865" w:rsidRPr="00642457" w:rsidDel="000F604E" w:rsidRDefault="0034109A" w:rsidP="00AB5BD4">
            <w:pPr>
              <w:pStyle w:val="Tabletext"/>
              <w:spacing w:before="0" w:after="0"/>
              <w:jc w:val="center"/>
              <w:rPr>
                <w:del w:id="279" w:author="Plenary Room" w:date="2014-04-01T16:27:00Z"/>
                <w:i/>
                <w:iCs/>
                <w:lang w:val="en-US"/>
              </w:rPr>
            </w:pPr>
            <w:ins w:id="280" w:author="Author" w:date="2013-12-18T10:06:00Z">
              <w:del w:id="281" w:author="Plenary Room" w:date="2014-04-01T16:27:00Z">
                <w:r w:rsidDel="000F604E">
                  <w:rPr>
                    <w:i/>
                    <w:lang w:val="en-US" w:eastAsia="zh-CN"/>
                  </w:rPr>
                  <w:delText>zz),</w:delText>
                </w:r>
              </w:del>
            </w:ins>
            <w:ins w:id="282" w:author="张京生" w:date="2013-09-05T09:31:00Z">
              <w:del w:id="283" w:author="Plenary Room" w:date="2014-04-01T16:27:00Z">
                <w:r w:rsidR="000C3865" w:rsidRPr="00642457" w:rsidDel="000F604E">
                  <w:rPr>
                    <w:i/>
                    <w:lang w:val="en-US" w:eastAsia="zh-CN"/>
                  </w:rPr>
                  <w:delText xml:space="preserve"> </w:delText>
                </w:r>
              </w:del>
            </w:ins>
            <w:del w:id="284" w:author="Plenary Room" w:date="2014-04-01T16:27:00Z">
              <w:r w:rsidR="000C3865" w:rsidRPr="00642457" w:rsidDel="000F604E">
                <w:rPr>
                  <w:i/>
                  <w:lang w:val="en-US"/>
                </w:rPr>
                <w:delText>z)</w:delText>
              </w:r>
            </w:del>
          </w:p>
        </w:tc>
        <w:tc>
          <w:tcPr>
            <w:tcW w:w="1247" w:type="dxa"/>
            <w:vAlign w:val="center"/>
          </w:tcPr>
          <w:p w:rsidR="000C3865" w:rsidRPr="00642457" w:rsidDel="000F604E" w:rsidRDefault="000C3865" w:rsidP="000332DA">
            <w:pPr>
              <w:pStyle w:val="Tabletext"/>
              <w:spacing w:before="0" w:after="0"/>
              <w:jc w:val="center"/>
              <w:rPr>
                <w:del w:id="285" w:author="Plenary Room" w:date="2014-04-01T16:27:00Z"/>
                <w:lang w:val="en-US"/>
              </w:rPr>
            </w:pPr>
            <w:del w:id="286" w:author="Plenary Room" w:date="2014-04-01T16:27:00Z">
              <w:r w:rsidRPr="00642457" w:rsidDel="000F604E">
                <w:rPr>
                  <w:lang w:val="en-US"/>
                </w:rPr>
                <w:delText>157.400</w:delText>
              </w:r>
            </w:del>
          </w:p>
        </w:tc>
        <w:tc>
          <w:tcPr>
            <w:tcW w:w="1248" w:type="dxa"/>
            <w:vAlign w:val="center"/>
          </w:tcPr>
          <w:p w:rsidR="000C3865" w:rsidRPr="00642457" w:rsidDel="000F604E" w:rsidRDefault="000C3865" w:rsidP="000332DA">
            <w:pPr>
              <w:pStyle w:val="Tabletext"/>
              <w:spacing w:before="0" w:after="0"/>
              <w:jc w:val="center"/>
              <w:rPr>
                <w:del w:id="287" w:author="Plenary Room" w:date="2014-04-01T16:27:00Z"/>
                <w:lang w:val="en-US"/>
              </w:rPr>
            </w:pPr>
            <w:del w:id="288" w:author="Plenary Room" w:date="2014-04-01T16:27:00Z">
              <w:r w:rsidRPr="00642457" w:rsidDel="000F604E">
                <w:rPr>
                  <w:lang w:val="en-US"/>
                </w:rPr>
                <w:delText>162.000</w:delText>
              </w:r>
            </w:del>
          </w:p>
        </w:tc>
        <w:tc>
          <w:tcPr>
            <w:tcW w:w="1021" w:type="dxa"/>
            <w:vAlign w:val="center"/>
          </w:tcPr>
          <w:p w:rsidR="000C3865" w:rsidRPr="00642457" w:rsidDel="000F604E" w:rsidRDefault="000C3865" w:rsidP="000332DA">
            <w:pPr>
              <w:pStyle w:val="Tabletext"/>
              <w:spacing w:before="0" w:after="0"/>
              <w:jc w:val="center"/>
              <w:rPr>
                <w:del w:id="289"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90"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291" w:author="Plenary Room" w:date="2014-04-01T16:27:00Z"/>
                <w:lang w:val="en-US"/>
              </w:rPr>
            </w:pPr>
            <w:del w:id="292" w:author="Plenary Room" w:date="2014-04-01T16:27:00Z">
              <w:r w:rsidRPr="00642457" w:rsidDel="000F604E">
                <w:rPr>
                  <w:lang w:val="en-US"/>
                </w:rPr>
                <w:delText>x</w:delText>
              </w:r>
            </w:del>
          </w:p>
        </w:tc>
        <w:tc>
          <w:tcPr>
            <w:tcW w:w="1665" w:type="dxa"/>
            <w:vAlign w:val="center"/>
          </w:tcPr>
          <w:p w:rsidR="000C3865" w:rsidRPr="00642457" w:rsidDel="000F604E" w:rsidRDefault="000C3865" w:rsidP="000332DA">
            <w:pPr>
              <w:pStyle w:val="Tabletext"/>
              <w:spacing w:before="0" w:after="0"/>
              <w:jc w:val="center"/>
              <w:rPr>
                <w:del w:id="293" w:author="Plenary Room" w:date="2014-04-01T16:27:00Z"/>
                <w:lang w:val="en-US"/>
              </w:rPr>
            </w:pPr>
            <w:del w:id="294" w:author="Plenary Room" w:date="2014-04-01T16:27:00Z">
              <w:r w:rsidRPr="00642457" w:rsidDel="000F604E">
                <w:rPr>
                  <w:lang w:val="en-US"/>
                </w:rPr>
                <w:delText>x</w:delText>
              </w:r>
            </w:del>
          </w:p>
        </w:tc>
      </w:tr>
      <w:tr w:rsidR="000C3865" w:rsidRPr="00642457" w:rsidDel="000F604E" w:rsidTr="001D3919">
        <w:trPr>
          <w:cantSplit/>
          <w:del w:id="295" w:author="Plenary Room" w:date="2014-04-01T16:27:00Z"/>
        </w:trPr>
        <w:tc>
          <w:tcPr>
            <w:tcW w:w="1134" w:type="dxa"/>
            <w:vAlign w:val="center"/>
          </w:tcPr>
          <w:p w:rsidR="000C3865" w:rsidRPr="00642457" w:rsidDel="000F604E" w:rsidRDefault="0034109A" w:rsidP="00AB5BD4">
            <w:pPr>
              <w:pStyle w:val="Tabletext"/>
              <w:spacing w:before="0" w:after="0"/>
              <w:jc w:val="center"/>
              <w:rPr>
                <w:del w:id="296" w:author="Plenary Room" w:date="2014-04-01T16:27:00Z"/>
                <w:lang w:val="en-US" w:eastAsia="zh-CN"/>
              </w:rPr>
            </w:pPr>
            <w:ins w:id="297" w:author="Author" w:date="2013-12-18T10:04:00Z">
              <w:del w:id="298" w:author="Plenary Room" w:date="2014-04-01T16:27:00Z">
                <w:r w:rsidDel="000F604E">
                  <w:rPr>
                    <w:lang w:val="en-US" w:eastAsia="zh-CN"/>
                  </w:rPr>
                  <w:delText>1028</w:delText>
                </w:r>
              </w:del>
            </w:ins>
          </w:p>
        </w:tc>
        <w:tc>
          <w:tcPr>
            <w:tcW w:w="1049" w:type="dxa"/>
          </w:tcPr>
          <w:p w:rsidR="000C3865" w:rsidRPr="00642457" w:rsidDel="000F604E" w:rsidRDefault="000C3865" w:rsidP="000332DA">
            <w:pPr>
              <w:pStyle w:val="Tabletext"/>
              <w:spacing w:before="0" w:after="0"/>
              <w:jc w:val="center"/>
              <w:rPr>
                <w:del w:id="299" w:author="Plenary Room" w:date="2014-04-01T16:27:00Z"/>
                <w:i/>
                <w:lang w:val="en-US"/>
              </w:rPr>
            </w:pPr>
          </w:p>
        </w:tc>
        <w:tc>
          <w:tcPr>
            <w:tcW w:w="1247" w:type="dxa"/>
            <w:vAlign w:val="center"/>
          </w:tcPr>
          <w:p w:rsidR="000C3865" w:rsidRPr="00642457" w:rsidDel="000F604E" w:rsidRDefault="0034109A" w:rsidP="00AB5BD4">
            <w:pPr>
              <w:pStyle w:val="Tabletext"/>
              <w:spacing w:before="0" w:after="0"/>
              <w:jc w:val="center"/>
              <w:rPr>
                <w:del w:id="300" w:author="Plenary Room" w:date="2014-04-01T16:27:00Z"/>
                <w:lang w:val="en-US"/>
              </w:rPr>
            </w:pPr>
            <w:ins w:id="301" w:author="Author" w:date="2013-12-18T10:06:00Z">
              <w:del w:id="302" w:author="Plenary Room" w:date="2014-04-01T16:27:00Z">
                <w:r w:rsidDel="000F604E">
                  <w:rPr>
                    <w:lang w:val="en-US"/>
                  </w:rPr>
                  <w:delText>157.400</w:delText>
                </w:r>
              </w:del>
            </w:ins>
          </w:p>
        </w:tc>
        <w:tc>
          <w:tcPr>
            <w:tcW w:w="1248" w:type="dxa"/>
            <w:vAlign w:val="center"/>
          </w:tcPr>
          <w:p w:rsidR="000C3865" w:rsidRPr="00642457" w:rsidDel="000F604E" w:rsidRDefault="0034109A" w:rsidP="00AB5BD4">
            <w:pPr>
              <w:pStyle w:val="Tabletext"/>
              <w:spacing w:before="0" w:after="0"/>
              <w:jc w:val="center"/>
              <w:rPr>
                <w:del w:id="303" w:author="Plenary Room" w:date="2014-04-01T16:27:00Z"/>
                <w:lang w:val="en-US"/>
              </w:rPr>
            </w:pPr>
            <w:ins w:id="304" w:author="Author" w:date="2013-12-18T10:06:00Z">
              <w:del w:id="305" w:author="Plenary Room" w:date="2014-04-01T16:27:00Z">
                <w:r w:rsidDel="000F604E">
                  <w:rPr>
                    <w:lang w:val="en-US"/>
                  </w:rPr>
                  <w:delText>157.400</w:delText>
                </w:r>
              </w:del>
            </w:ins>
          </w:p>
        </w:tc>
        <w:tc>
          <w:tcPr>
            <w:tcW w:w="1021" w:type="dxa"/>
            <w:vAlign w:val="center"/>
          </w:tcPr>
          <w:p w:rsidR="000C3865" w:rsidRPr="00642457" w:rsidDel="000F604E" w:rsidRDefault="000C3865" w:rsidP="000332DA">
            <w:pPr>
              <w:pStyle w:val="Tabletext"/>
              <w:spacing w:before="0" w:after="0"/>
              <w:jc w:val="center"/>
              <w:rPr>
                <w:del w:id="306"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07" w:author="Plenary Room" w:date="2014-04-01T16:27:00Z"/>
                <w:lang w:val="en-US"/>
              </w:rPr>
            </w:pPr>
            <w:ins w:id="308" w:author="张京生" w:date="2013-09-05T09:27:00Z">
              <w:del w:id="309"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310"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11" w:author="Plenary Room" w:date="2014-04-01T16:27:00Z"/>
                <w:lang w:val="en-US"/>
              </w:rPr>
            </w:pPr>
          </w:p>
        </w:tc>
      </w:tr>
      <w:tr w:rsidR="000C3865" w:rsidRPr="00642457" w:rsidDel="000F604E" w:rsidTr="001D3919">
        <w:trPr>
          <w:cantSplit/>
          <w:del w:id="312" w:author="Plenary Room" w:date="2014-04-01T16:27:00Z"/>
        </w:trPr>
        <w:tc>
          <w:tcPr>
            <w:tcW w:w="1134" w:type="dxa"/>
            <w:vAlign w:val="center"/>
          </w:tcPr>
          <w:p w:rsidR="000C3865" w:rsidRPr="00642457" w:rsidDel="000F604E" w:rsidRDefault="0034109A" w:rsidP="00AB5BD4">
            <w:pPr>
              <w:pStyle w:val="Tabletext"/>
              <w:spacing w:before="0" w:after="0"/>
              <w:jc w:val="center"/>
              <w:rPr>
                <w:del w:id="313" w:author="Plenary Room" w:date="2014-04-01T16:27:00Z"/>
                <w:lang w:val="en-US" w:eastAsia="zh-CN"/>
              </w:rPr>
            </w:pPr>
            <w:ins w:id="314" w:author="Author" w:date="2013-12-18T10:04:00Z">
              <w:del w:id="315" w:author="Plenary Room" w:date="2014-04-01T16:27:00Z">
                <w:r w:rsidDel="000F604E">
                  <w:rPr>
                    <w:lang w:val="en-US" w:eastAsia="zh-CN"/>
                  </w:rPr>
                  <w:delText>2028</w:delText>
                </w:r>
              </w:del>
            </w:ins>
          </w:p>
        </w:tc>
        <w:tc>
          <w:tcPr>
            <w:tcW w:w="1049" w:type="dxa"/>
          </w:tcPr>
          <w:p w:rsidR="000C3865" w:rsidRPr="00642457" w:rsidDel="000F604E" w:rsidRDefault="0034109A" w:rsidP="00AB5BD4">
            <w:pPr>
              <w:pStyle w:val="Tabletext"/>
              <w:spacing w:before="0" w:after="0"/>
              <w:jc w:val="center"/>
              <w:rPr>
                <w:del w:id="316" w:author="Plenary Room" w:date="2014-04-01T16:27:00Z"/>
                <w:i/>
                <w:lang w:val="en-US"/>
              </w:rPr>
            </w:pPr>
            <w:ins w:id="317" w:author="Author" w:date="2013-12-18T10:06:00Z">
              <w:del w:id="318" w:author="Plenary Room" w:date="2014-04-01T16:27:00Z">
                <w:r w:rsidDel="000F604E">
                  <w:rPr>
                    <w:i/>
                    <w:lang w:val="en-US" w:eastAsia="zh-CN"/>
                  </w:rPr>
                  <w:delText>zzz)</w:delText>
                </w:r>
              </w:del>
            </w:ins>
          </w:p>
        </w:tc>
        <w:tc>
          <w:tcPr>
            <w:tcW w:w="1247" w:type="dxa"/>
            <w:vAlign w:val="center"/>
          </w:tcPr>
          <w:p w:rsidR="000C3865" w:rsidRPr="00642457" w:rsidDel="000F604E" w:rsidRDefault="0034109A" w:rsidP="00AB5BD4">
            <w:pPr>
              <w:pStyle w:val="Tabletext"/>
              <w:spacing w:before="0" w:after="0"/>
              <w:jc w:val="center"/>
              <w:rPr>
                <w:del w:id="319" w:author="Plenary Room" w:date="2014-04-01T16:27:00Z"/>
                <w:lang w:val="en-US"/>
              </w:rPr>
            </w:pPr>
            <w:ins w:id="320" w:author="Author" w:date="2013-12-18T10:07:00Z">
              <w:del w:id="321" w:author="Plenary Room" w:date="2014-04-01T16:27:00Z">
                <w:r w:rsidDel="000F604E">
                  <w:rPr>
                    <w:lang w:val="en-US"/>
                  </w:rPr>
                  <w:delText>162.00</w:delText>
                </w:r>
              </w:del>
            </w:ins>
          </w:p>
        </w:tc>
        <w:tc>
          <w:tcPr>
            <w:tcW w:w="1248" w:type="dxa"/>
            <w:vAlign w:val="center"/>
          </w:tcPr>
          <w:p w:rsidR="000C3865" w:rsidRPr="00642457" w:rsidDel="000F604E" w:rsidRDefault="0034109A" w:rsidP="00AB5BD4">
            <w:pPr>
              <w:pStyle w:val="Tabletext"/>
              <w:spacing w:before="0" w:after="0"/>
              <w:jc w:val="center"/>
              <w:rPr>
                <w:del w:id="322" w:author="Plenary Room" w:date="2014-04-01T16:27:00Z"/>
                <w:lang w:val="en-US"/>
              </w:rPr>
            </w:pPr>
            <w:ins w:id="323" w:author="Author" w:date="2013-12-18T10:07:00Z">
              <w:del w:id="324" w:author="Plenary Room" w:date="2014-04-01T16:27:00Z">
                <w:r w:rsidDel="000F604E">
                  <w:rPr>
                    <w:lang w:val="en-US"/>
                  </w:rPr>
                  <w:delText>162.000</w:delText>
                </w:r>
              </w:del>
            </w:ins>
          </w:p>
        </w:tc>
        <w:tc>
          <w:tcPr>
            <w:tcW w:w="1021" w:type="dxa"/>
            <w:vAlign w:val="center"/>
          </w:tcPr>
          <w:p w:rsidR="000C3865" w:rsidRPr="00642457" w:rsidDel="000F604E" w:rsidRDefault="000C3865" w:rsidP="000332DA">
            <w:pPr>
              <w:pStyle w:val="Tabletext"/>
              <w:spacing w:before="0" w:after="0"/>
              <w:jc w:val="center"/>
              <w:rPr>
                <w:del w:id="325"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26" w:author="Plenary Room" w:date="2014-04-01T16:27:00Z"/>
                <w:lang w:val="en-US"/>
              </w:rPr>
            </w:pPr>
            <w:ins w:id="327" w:author="张京生" w:date="2013-09-05T09:27:00Z">
              <w:del w:id="328" w:author="Plenary Room" w:date="2014-04-01T16:27:00Z">
                <w:r w:rsidRPr="00642457" w:rsidDel="000F604E">
                  <w:rPr>
                    <w:lang w:val="en-US"/>
                  </w:rPr>
                  <w:delText>x</w:delText>
                </w:r>
              </w:del>
            </w:ins>
          </w:p>
        </w:tc>
        <w:tc>
          <w:tcPr>
            <w:tcW w:w="1191" w:type="dxa"/>
            <w:vAlign w:val="center"/>
          </w:tcPr>
          <w:p w:rsidR="000C3865" w:rsidRPr="00642457" w:rsidDel="000F604E" w:rsidRDefault="000C3865" w:rsidP="000332DA">
            <w:pPr>
              <w:pStyle w:val="Tabletext"/>
              <w:spacing w:before="0" w:after="0"/>
              <w:jc w:val="center"/>
              <w:rPr>
                <w:del w:id="329"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30" w:author="Plenary Room" w:date="2014-04-01T16:27:00Z"/>
                <w:lang w:val="en-US"/>
              </w:rPr>
            </w:pPr>
          </w:p>
        </w:tc>
      </w:tr>
      <w:tr w:rsidR="000C3865" w:rsidRPr="00642457" w:rsidDel="000F604E" w:rsidTr="001D3919">
        <w:trPr>
          <w:cantSplit/>
          <w:del w:id="331" w:author="Plenary Room" w:date="2014-04-01T16:27:00Z"/>
        </w:trPr>
        <w:tc>
          <w:tcPr>
            <w:tcW w:w="1134" w:type="dxa"/>
            <w:vAlign w:val="center"/>
          </w:tcPr>
          <w:p w:rsidR="000C3865" w:rsidRPr="00642457" w:rsidDel="000F604E" w:rsidRDefault="000C3865" w:rsidP="000332DA">
            <w:pPr>
              <w:pStyle w:val="Tabletext"/>
              <w:spacing w:before="0" w:after="0"/>
              <w:jc w:val="center"/>
              <w:rPr>
                <w:del w:id="332" w:author="Plenary Room" w:date="2014-04-01T16:27:00Z"/>
                <w:lang w:val="en-US"/>
              </w:rPr>
            </w:pPr>
            <w:del w:id="333" w:author="Plenary Room" w:date="2014-04-01T16:27:00Z">
              <w:r w:rsidRPr="00642457" w:rsidDel="000F604E">
                <w:rPr>
                  <w:lang w:val="en-US"/>
                </w:rPr>
                <w:delText>88</w:delText>
              </w:r>
            </w:del>
          </w:p>
        </w:tc>
        <w:tc>
          <w:tcPr>
            <w:tcW w:w="1049" w:type="dxa"/>
          </w:tcPr>
          <w:p w:rsidR="000C3865" w:rsidRPr="00642457" w:rsidDel="000F604E" w:rsidRDefault="000C3865" w:rsidP="000332DA">
            <w:pPr>
              <w:pStyle w:val="Tabletext"/>
              <w:spacing w:before="0" w:after="0"/>
              <w:jc w:val="center"/>
              <w:rPr>
                <w:del w:id="334" w:author="Plenary Room" w:date="2014-04-01T16:27:00Z"/>
                <w:i/>
                <w:iCs/>
                <w:lang w:val="en-US"/>
              </w:rPr>
            </w:pPr>
            <w:del w:id="335" w:author="Plenary Room" w:date="2014-04-01T16:27:00Z">
              <w:r w:rsidRPr="00642457" w:rsidDel="000F604E">
                <w:rPr>
                  <w:i/>
                  <w:lang w:val="en-US"/>
                </w:rPr>
                <w:delText>z)</w:delText>
              </w:r>
            </w:del>
          </w:p>
        </w:tc>
        <w:tc>
          <w:tcPr>
            <w:tcW w:w="1247" w:type="dxa"/>
            <w:vAlign w:val="center"/>
          </w:tcPr>
          <w:p w:rsidR="000C3865" w:rsidRPr="00642457" w:rsidDel="000F604E" w:rsidRDefault="000C3865" w:rsidP="000332DA">
            <w:pPr>
              <w:pStyle w:val="Tabletext"/>
              <w:spacing w:before="0" w:after="0"/>
              <w:jc w:val="center"/>
              <w:rPr>
                <w:del w:id="336" w:author="Plenary Room" w:date="2014-04-01T16:27:00Z"/>
                <w:lang w:val="en-US"/>
              </w:rPr>
            </w:pPr>
            <w:del w:id="337" w:author="Plenary Room" w:date="2014-04-01T16:27:00Z">
              <w:r w:rsidRPr="00642457" w:rsidDel="000F604E">
                <w:rPr>
                  <w:lang w:val="en-US"/>
                </w:rPr>
                <w:delText>157.425</w:delText>
              </w:r>
            </w:del>
          </w:p>
        </w:tc>
        <w:tc>
          <w:tcPr>
            <w:tcW w:w="1248" w:type="dxa"/>
            <w:vAlign w:val="center"/>
          </w:tcPr>
          <w:p w:rsidR="000C3865" w:rsidRPr="00642457" w:rsidDel="000F604E" w:rsidRDefault="000C3865" w:rsidP="000332DA">
            <w:pPr>
              <w:pStyle w:val="Tabletext"/>
              <w:spacing w:before="0" w:after="0"/>
              <w:jc w:val="center"/>
              <w:rPr>
                <w:del w:id="338" w:author="Plenary Room" w:date="2014-04-01T16:27:00Z"/>
                <w:lang w:val="en-US"/>
              </w:rPr>
            </w:pPr>
            <w:del w:id="339" w:author="Plenary Room" w:date="2014-04-01T16:27:00Z">
              <w:r w:rsidRPr="00642457" w:rsidDel="000F604E">
                <w:rPr>
                  <w:lang w:val="en-US"/>
                </w:rPr>
                <w:delText>157.425</w:delText>
              </w:r>
            </w:del>
          </w:p>
        </w:tc>
        <w:tc>
          <w:tcPr>
            <w:tcW w:w="1021" w:type="dxa"/>
            <w:vAlign w:val="center"/>
          </w:tcPr>
          <w:p w:rsidR="000C3865" w:rsidRPr="00642457" w:rsidDel="000F604E" w:rsidRDefault="000C3865" w:rsidP="000332DA">
            <w:pPr>
              <w:pStyle w:val="Tabletext"/>
              <w:spacing w:before="0" w:after="0"/>
              <w:jc w:val="center"/>
              <w:rPr>
                <w:del w:id="340"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41" w:author="Plenary Room" w:date="2014-04-01T16:27:00Z"/>
                <w:lang w:val="en-US"/>
              </w:rPr>
            </w:pPr>
            <w:del w:id="342" w:author="Plenary Room" w:date="2014-04-01T16:27:00Z">
              <w:r w:rsidRPr="00642457" w:rsidDel="000F604E">
                <w:rPr>
                  <w:lang w:val="en-US"/>
                </w:rPr>
                <w:delText>x</w:delText>
              </w:r>
            </w:del>
          </w:p>
        </w:tc>
        <w:tc>
          <w:tcPr>
            <w:tcW w:w="1191" w:type="dxa"/>
            <w:vAlign w:val="center"/>
          </w:tcPr>
          <w:p w:rsidR="000C3865" w:rsidRPr="00642457" w:rsidDel="000F604E" w:rsidRDefault="000C3865" w:rsidP="000332DA">
            <w:pPr>
              <w:pStyle w:val="Tabletext"/>
              <w:spacing w:before="0" w:after="0"/>
              <w:jc w:val="center"/>
              <w:rPr>
                <w:del w:id="343"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44" w:author="Plenary Room" w:date="2014-04-01T16:27:00Z"/>
                <w:lang w:val="en-US"/>
              </w:rPr>
            </w:pPr>
          </w:p>
        </w:tc>
      </w:tr>
      <w:tr w:rsidR="000C3865" w:rsidRPr="00642457" w:rsidDel="000F604E" w:rsidTr="001D3919">
        <w:trPr>
          <w:cantSplit/>
          <w:del w:id="345" w:author="Plenary Room" w:date="2014-04-01T16:27:00Z"/>
        </w:trPr>
        <w:tc>
          <w:tcPr>
            <w:tcW w:w="1134" w:type="dxa"/>
          </w:tcPr>
          <w:p w:rsidR="000C3865" w:rsidRPr="00642457" w:rsidDel="000F604E" w:rsidRDefault="000C3865" w:rsidP="000332DA">
            <w:pPr>
              <w:pStyle w:val="Tabletext"/>
              <w:spacing w:before="0" w:after="0"/>
              <w:jc w:val="center"/>
              <w:rPr>
                <w:del w:id="346" w:author="Plenary Room" w:date="2014-04-01T16:27:00Z"/>
                <w:lang w:val="en-US"/>
              </w:rPr>
            </w:pPr>
            <w:del w:id="347" w:author="Plenary Room" w:date="2014-04-01T16:27:00Z">
              <w:r w:rsidRPr="00642457" w:rsidDel="000F604E">
                <w:rPr>
                  <w:lang w:val="en-US"/>
                </w:rPr>
                <w:delText>AIS 1</w:delText>
              </w:r>
            </w:del>
          </w:p>
        </w:tc>
        <w:tc>
          <w:tcPr>
            <w:tcW w:w="1049" w:type="dxa"/>
            <w:vAlign w:val="center"/>
          </w:tcPr>
          <w:p w:rsidR="000C3865" w:rsidRPr="00642457" w:rsidDel="000F604E" w:rsidRDefault="000C3865" w:rsidP="000332DA">
            <w:pPr>
              <w:pStyle w:val="Tabletext"/>
              <w:spacing w:before="0" w:after="0"/>
              <w:jc w:val="center"/>
              <w:rPr>
                <w:del w:id="348" w:author="Plenary Room" w:date="2014-04-01T16:27:00Z"/>
                <w:i/>
                <w:iCs/>
                <w:lang w:val="en-US"/>
              </w:rPr>
            </w:pPr>
            <w:del w:id="349" w:author="Plenary Room" w:date="2014-04-01T16:27:00Z">
              <w:r w:rsidRPr="00642457" w:rsidDel="000F604E">
                <w:rPr>
                  <w:i/>
                  <w:iCs/>
                  <w:lang w:val="en-US"/>
                </w:rPr>
                <w:delText>f), l), p)</w:delText>
              </w:r>
            </w:del>
          </w:p>
        </w:tc>
        <w:tc>
          <w:tcPr>
            <w:tcW w:w="1247" w:type="dxa"/>
            <w:vAlign w:val="center"/>
          </w:tcPr>
          <w:p w:rsidR="000C3865" w:rsidRPr="00642457" w:rsidDel="000F604E" w:rsidRDefault="000C3865" w:rsidP="000332DA">
            <w:pPr>
              <w:pStyle w:val="Tabletext"/>
              <w:spacing w:before="0" w:after="0"/>
              <w:jc w:val="center"/>
              <w:rPr>
                <w:del w:id="350" w:author="Plenary Room" w:date="2014-04-01T16:27:00Z"/>
                <w:lang w:val="en-US"/>
              </w:rPr>
            </w:pPr>
            <w:del w:id="351" w:author="Plenary Room" w:date="2014-04-01T16:27:00Z">
              <w:r w:rsidRPr="00642457" w:rsidDel="000F604E">
                <w:rPr>
                  <w:lang w:val="en-US"/>
                </w:rPr>
                <w:delText>161.975</w:delText>
              </w:r>
            </w:del>
          </w:p>
        </w:tc>
        <w:tc>
          <w:tcPr>
            <w:tcW w:w="1248" w:type="dxa"/>
            <w:vAlign w:val="center"/>
          </w:tcPr>
          <w:p w:rsidR="000C3865" w:rsidRPr="00642457" w:rsidDel="000F604E" w:rsidRDefault="000C3865" w:rsidP="000332DA">
            <w:pPr>
              <w:pStyle w:val="Tabletext"/>
              <w:spacing w:before="0" w:after="0"/>
              <w:jc w:val="center"/>
              <w:rPr>
                <w:del w:id="352" w:author="Plenary Room" w:date="2014-04-01T16:27:00Z"/>
                <w:lang w:val="en-US"/>
              </w:rPr>
            </w:pPr>
            <w:del w:id="353" w:author="Plenary Room" w:date="2014-04-01T16:27:00Z">
              <w:r w:rsidRPr="00642457" w:rsidDel="000F604E">
                <w:rPr>
                  <w:lang w:val="en-US"/>
                </w:rPr>
                <w:delText>161.975</w:delText>
              </w:r>
            </w:del>
          </w:p>
        </w:tc>
        <w:tc>
          <w:tcPr>
            <w:tcW w:w="1021" w:type="dxa"/>
            <w:vAlign w:val="center"/>
          </w:tcPr>
          <w:p w:rsidR="000C3865" w:rsidRPr="00642457" w:rsidDel="000F604E" w:rsidRDefault="000C3865" w:rsidP="000332DA">
            <w:pPr>
              <w:pStyle w:val="Tabletext"/>
              <w:spacing w:before="0" w:after="0"/>
              <w:jc w:val="center"/>
              <w:rPr>
                <w:del w:id="354"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55"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56"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57" w:author="Plenary Room" w:date="2014-04-01T16:27:00Z"/>
                <w:lang w:val="en-US"/>
              </w:rPr>
            </w:pPr>
          </w:p>
        </w:tc>
      </w:tr>
      <w:tr w:rsidR="000C3865" w:rsidRPr="00642457" w:rsidDel="000F604E" w:rsidTr="001D3919">
        <w:trPr>
          <w:cantSplit/>
          <w:del w:id="358" w:author="Plenary Room" w:date="2014-04-01T16:27:00Z"/>
        </w:trPr>
        <w:tc>
          <w:tcPr>
            <w:tcW w:w="1134" w:type="dxa"/>
          </w:tcPr>
          <w:p w:rsidR="000C3865" w:rsidRPr="00642457" w:rsidDel="000F604E" w:rsidRDefault="000C3865" w:rsidP="000332DA">
            <w:pPr>
              <w:pStyle w:val="Tabletext"/>
              <w:spacing w:before="0" w:after="0"/>
              <w:jc w:val="center"/>
              <w:rPr>
                <w:del w:id="359" w:author="Plenary Room" w:date="2014-04-01T16:27:00Z"/>
                <w:lang w:val="en-US"/>
              </w:rPr>
            </w:pPr>
            <w:del w:id="360" w:author="Plenary Room" w:date="2014-04-01T16:27:00Z">
              <w:r w:rsidRPr="00642457" w:rsidDel="000F604E">
                <w:rPr>
                  <w:lang w:val="en-US"/>
                </w:rPr>
                <w:delText>AIS 2</w:delText>
              </w:r>
            </w:del>
          </w:p>
        </w:tc>
        <w:tc>
          <w:tcPr>
            <w:tcW w:w="1049" w:type="dxa"/>
            <w:vAlign w:val="center"/>
          </w:tcPr>
          <w:p w:rsidR="000C3865" w:rsidRPr="00642457" w:rsidDel="000F604E" w:rsidRDefault="000C3865" w:rsidP="000332DA">
            <w:pPr>
              <w:pStyle w:val="Tabletext"/>
              <w:spacing w:before="0" w:after="0"/>
              <w:jc w:val="center"/>
              <w:rPr>
                <w:del w:id="361" w:author="Plenary Room" w:date="2014-04-01T16:27:00Z"/>
                <w:i/>
                <w:iCs/>
                <w:lang w:val="en-US"/>
              </w:rPr>
            </w:pPr>
            <w:del w:id="362" w:author="Plenary Room" w:date="2014-04-01T16:27:00Z">
              <w:r w:rsidRPr="00642457" w:rsidDel="000F604E">
                <w:rPr>
                  <w:i/>
                  <w:iCs/>
                  <w:lang w:val="en-US"/>
                </w:rPr>
                <w:delText>f), l), p)</w:delText>
              </w:r>
            </w:del>
          </w:p>
        </w:tc>
        <w:tc>
          <w:tcPr>
            <w:tcW w:w="1247" w:type="dxa"/>
            <w:vAlign w:val="center"/>
          </w:tcPr>
          <w:p w:rsidR="000C3865" w:rsidRPr="00642457" w:rsidDel="000F604E" w:rsidRDefault="000C3865" w:rsidP="000332DA">
            <w:pPr>
              <w:pStyle w:val="Tabletext"/>
              <w:spacing w:before="0" w:after="0"/>
              <w:jc w:val="center"/>
              <w:rPr>
                <w:del w:id="363" w:author="Plenary Room" w:date="2014-04-01T16:27:00Z"/>
                <w:lang w:val="en-US"/>
              </w:rPr>
            </w:pPr>
            <w:del w:id="364" w:author="Plenary Room" w:date="2014-04-01T16:27:00Z">
              <w:r w:rsidRPr="00642457" w:rsidDel="000F604E">
                <w:rPr>
                  <w:lang w:val="en-US"/>
                </w:rPr>
                <w:delText>162.025</w:delText>
              </w:r>
            </w:del>
          </w:p>
        </w:tc>
        <w:tc>
          <w:tcPr>
            <w:tcW w:w="1248" w:type="dxa"/>
            <w:vAlign w:val="center"/>
          </w:tcPr>
          <w:p w:rsidR="000C3865" w:rsidRPr="00642457" w:rsidDel="000F604E" w:rsidRDefault="000C3865" w:rsidP="000332DA">
            <w:pPr>
              <w:pStyle w:val="Tabletext"/>
              <w:spacing w:before="0" w:after="0"/>
              <w:jc w:val="center"/>
              <w:rPr>
                <w:del w:id="365" w:author="Plenary Room" w:date="2014-04-01T16:27:00Z"/>
                <w:lang w:val="en-US"/>
              </w:rPr>
            </w:pPr>
            <w:del w:id="366" w:author="Plenary Room" w:date="2014-04-01T16:27:00Z">
              <w:r w:rsidRPr="00642457" w:rsidDel="000F604E">
                <w:rPr>
                  <w:lang w:val="en-US"/>
                </w:rPr>
                <w:delText>162.025</w:delText>
              </w:r>
            </w:del>
          </w:p>
        </w:tc>
        <w:tc>
          <w:tcPr>
            <w:tcW w:w="1021" w:type="dxa"/>
            <w:vAlign w:val="center"/>
          </w:tcPr>
          <w:p w:rsidR="000C3865" w:rsidRPr="00642457" w:rsidDel="000F604E" w:rsidRDefault="000C3865" w:rsidP="000332DA">
            <w:pPr>
              <w:pStyle w:val="Tabletext"/>
              <w:spacing w:before="0" w:after="0"/>
              <w:jc w:val="center"/>
              <w:rPr>
                <w:del w:id="367"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68" w:author="Plenary Room" w:date="2014-04-01T16:27:00Z"/>
                <w:lang w:val="en-US"/>
              </w:rPr>
            </w:pPr>
          </w:p>
        </w:tc>
        <w:tc>
          <w:tcPr>
            <w:tcW w:w="1191" w:type="dxa"/>
            <w:vAlign w:val="center"/>
          </w:tcPr>
          <w:p w:rsidR="000C3865" w:rsidRPr="00642457" w:rsidDel="000F604E" w:rsidRDefault="000C3865" w:rsidP="000332DA">
            <w:pPr>
              <w:pStyle w:val="Tabletext"/>
              <w:spacing w:before="0" w:after="0"/>
              <w:jc w:val="center"/>
              <w:rPr>
                <w:del w:id="369" w:author="Plenary Room" w:date="2014-04-01T16:27:00Z"/>
                <w:lang w:val="en-US"/>
              </w:rPr>
            </w:pPr>
          </w:p>
        </w:tc>
        <w:tc>
          <w:tcPr>
            <w:tcW w:w="1665" w:type="dxa"/>
            <w:vAlign w:val="center"/>
          </w:tcPr>
          <w:p w:rsidR="000C3865" w:rsidRPr="00642457" w:rsidDel="000F604E" w:rsidRDefault="000C3865" w:rsidP="000332DA">
            <w:pPr>
              <w:pStyle w:val="Tabletext"/>
              <w:spacing w:before="0" w:after="0"/>
              <w:jc w:val="center"/>
              <w:rPr>
                <w:del w:id="370" w:author="Plenary Room" w:date="2014-04-01T16:27:00Z"/>
                <w:lang w:val="en-US"/>
              </w:rPr>
            </w:pPr>
          </w:p>
        </w:tc>
      </w:tr>
    </w:tbl>
    <w:p w:rsidR="000C3865" w:rsidRPr="00642457" w:rsidDel="000F604E" w:rsidRDefault="000C3865" w:rsidP="000C3865">
      <w:pPr>
        <w:pStyle w:val="Proposal"/>
        <w:rPr>
          <w:del w:id="371" w:author="Plenary Room" w:date="2014-04-01T16:27:00Z"/>
          <w:b/>
          <w:bCs/>
          <w:lang w:val="en-US" w:eastAsia="zh-CN"/>
        </w:rPr>
      </w:pPr>
      <w:del w:id="372" w:author="Plenary Room" w:date="2014-04-01T16:27:00Z">
        <w:r w:rsidRPr="00642457" w:rsidDel="000F604E">
          <w:rPr>
            <w:b/>
            <w:bCs/>
            <w:lang w:val="en-US" w:eastAsia="zh-CN"/>
          </w:rPr>
          <w:delText>ADD</w:delText>
        </w:r>
      </w:del>
    </w:p>
    <w:p w:rsidR="000C3865" w:rsidRPr="00642457" w:rsidDel="000F604E" w:rsidRDefault="000C3865" w:rsidP="000C3865">
      <w:pPr>
        <w:rPr>
          <w:del w:id="373" w:author="Plenary Room" w:date="2014-04-01T16:27:00Z"/>
          <w:lang w:val="en-US" w:eastAsia="zh-CN"/>
        </w:rPr>
      </w:pPr>
      <w:del w:id="374" w:author="Plenary Room" w:date="2014-04-01T16:27:00Z">
        <w:r w:rsidRPr="00642457" w:rsidDel="000F604E">
          <w:rPr>
            <w:i/>
            <w:lang w:val="en-US" w:eastAsia="zh-CN"/>
          </w:rPr>
          <w:delText>zz)</w:delText>
        </w:r>
        <w:r w:rsidRPr="00642457" w:rsidDel="000F604E">
          <w:rPr>
            <w:i/>
            <w:lang w:val="en-US" w:eastAsia="zh-CN"/>
          </w:rPr>
          <w:tab/>
        </w:r>
        <w:r w:rsidRPr="00642457" w:rsidDel="000F604E">
          <w:rPr>
            <w:lang w:val="en-US"/>
          </w:rPr>
          <w:delText>Until 1 January 201</w:delText>
        </w:r>
        <w:r w:rsidRPr="00642457" w:rsidDel="000F604E">
          <w:rPr>
            <w:lang w:val="en-US" w:eastAsia="zh-CN"/>
          </w:rPr>
          <w:delText>9</w:delText>
        </w:r>
        <w:r w:rsidRPr="00642457" w:rsidDel="000F604E">
          <w:rPr>
            <w:lang w:val="en-US"/>
          </w:rPr>
          <w:delText>, the duplex channels </w:delText>
        </w:r>
        <w:r w:rsidRPr="00642457" w:rsidDel="000F604E">
          <w:rPr>
            <w:lang w:val="en-US" w:eastAsia="zh-CN"/>
          </w:rPr>
          <w:delText>2</w:delText>
        </w:r>
        <w:r w:rsidRPr="00642457" w:rsidDel="000F604E">
          <w:rPr>
            <w:lang w:val="en-US"/>
          </w:rPr>
          <w:delText>7</w:delText>
        </w:r>
        <w:r w:rsidRPr="00642457" w:rsidDel="000F604E">
          <w:rPr>
            <w:lang w:val="en-US" w:eastAsia="zh-CN"/>
          </w:rPr>
          <w:delText xml:space="preserve"> and 2</w:delText>
        </w:r>
        <w:r w:rsidRPr="00642457" w:rsidDel="000F604E">
          <w:rPr>
            <w:lang w:val="en-US"/>
          </w:rPr>
          <w:delText>8 may be operated as single-frequency channels, subject to coordination with affected ad</w:delText>
        </w:r>
        <w:r w:rsidR="00A76396" w:rsidDel="000F604E">
          <w:rPr>
            <w:lang w:val="en-US"/>
          </w:rPr>
          <w:delText xml:space="preserve">ministrations. From that date, </w:delText>
        </w:r>
        <w:r w:rsidRPr="00642457" w:rsidDel="000F604E">
          <w:rPr>
            <w:lang w:val="en-US"/>
          </w:rPr>
          <w:delText>these channels shall only be assigned as single-frequency channels.</w:delText>
        </w:r>
      </w:del>
    </w:p>
    <w:p w:rsidR="000C3865" w:rsidDel="000F604E" w:rsidRDefault="000C3865" w:rsidP="000C3865">
      <w:pPr>
        <w:rPr>
          <w:del w:id="375" w:author="Plenary Room" w:date="2014-04-01T16:27:00Z"/>
          <w:lang w:val="en-US" w:eastAsia="zh-CN"/>
        </w:rPr>
      </w:pPr>
      <w:del w:id="376" w:author="Plenary Room" w:date="2014-04-01T16:27:00Z">
        <w:r w:rsidRPr="00642457" w:rsidDel="000F604E">
          <w:rPr>
            <w:i/>
            <w:lang w:val="en-US" w:eastAsia="zh-CN"/>
          </w:rPr>
          <w:delText>zzz)</w:delText>
        </w:r>
        <w:r w:rsidRPr="00642457" w:rsidDel="000F604E">
          <w:rPr>
            <w:i/>
            <w:lang w:val="en-US" w:eastAsia="zh-CN"/>
          </w:rPr>
          <w:tab/>
        </w:r>
        <w:r w:rsidRPr="00642457" w:rsidDel="000F604E">
          <w:rPr>
            <w:lang w:val="en-US" w:eastAsia="zh-CN"/>
          </w:rPr>
          <w:delText>From 1 January 2019, these channels may be used for ASM application. These channels could be continuously used for simplex voice applications subject to coordinating with ASM application, and not claiming protection.</w:delText>
        </w:r>
      </w:del>
    </w:p>
    <w:p w:rsidR="000C3865" w:rsidDel="000F604E" w:rsidRDefault="000C3865" w:rsidP="00A76396">
      <w:pPr>
        <w:pStyle w:val="Heading3"/>
        <w:rPr>
          <w:del w:id="377" w:author="Plenary Room" w:date="2014-04-01T16:27:00Z"/>
        </w:rPr>
      </w:pPr>
      <w:del w:id="378" w:author="Plenary Room" w:date="2014-04-01T16:27:00Z">
        <w:r w:rsidRPr="00D4789F" w:rsidDel="000F604E">
          <w:delText>3/1.16/6.1</w:delText>
        </w:r>
        <w:r w:rsidR="000332DA" w:rsidDel="000F604E">
          <w:delText>.2</w:delText>
        </w:r>
        <w:r w:rsidR="000332DA" w:rsidDel="000F604E">
          <w:tab/>
        </w:r>
        <w:r w:rsidDel="000F604E">
          <w:delText>Example for METHOD B:</w:delText>
        </w:r>
      </w:del>
    </w:p>
    <w:p w:rsidR="000C3865" w:rsidRPr="006341FE" w:rsidDel="000F604E" w:rsidRDefault="000C3865" w:rsidP="00A76396">
      <w:pPr>
        <w:rPr>
          <w:del w:id="379" w:author="Plenary Room" w:date="2014-04-01T16:27:00Z"/>
        </w:rPr>
      </w:pPr>
      <w:del w:id="380" w:author="Plenary Room" w:date="2014-04-01T16:27:00Z">
        <w:r w:rsidRPr="006341FE" w:rsidDel="000F604E">
          <w:delText>TBD</w:delText>
        </w:r>
      </w:del>
    </w:p>
    <w:p w:rsidR="000C3865" w:rsidDel="000F604E" w:rsidRDefault="000C3865" w:rsidP="00A76396">
      <w:pPr>
        <w:pStyle w:val="Heading3"/>
        <w:rPr>
          <w:del w:id="381" w:author="Plenary Room" w:date="2014-04-01T16:27:00Z"/>
        </w:rPr>
      </w:pPr>
      <w:del w:id="382" w:author="Plenary Room" w:date="2014-04-01T16:27:00Z">
        <w:r w:rsidRPr="00D4789F" w:rsidDel="000F604E">
          <w:delText>3/1.16/6.1</w:delText>
        </w:r>
        <w:r w:rsidR="000332DA" w:rsidDel="000F604E">
          <w:delText>.3</w:delText>
        </w:r>
        <w:r w:rsidR="000332DA" w:rsidDel="000F604E">
          <w:tab/>
        </w:r>
        <w:r w:rsidDel="000F604E">
          <w:delText>Example for METHOD C:</w:delText>
        </w:r>
      </w:del>
    </w:p>
    <w:p w:rsidR="000C3865" w:rsidRPr="004B580C" w:rsidDel="000F604E" w:rsidRDefault="000C3865" w:rsidP="004B580C">
      <w:pPr>
        <w:rPr>
          <w:del w:id="383" w:author="Plenary Room" w:date="2014-04-01T16:27:00Z"/>
        </w:rPr>
      </w:pPr>
      <w:del w:id="384" w:author="Plenary Room" w:date="2014-04-01T16:27:00Z">
        <w:r w:rsidRPr="006341FE" w:rsidDel="000F604E">
          <w:delText>TBD</w:delText>
        </w:r>
        <w:r w:rsidDel="000F604E">
          <w:delText xml:space="preserve"> </w:delText>
        </w:r>
        <w:r w:rsidRPr="000332DA" w:rsidDel="000F604E">
          <w:rPr>
            <w:szCs w:val="24"/>
          </w:rPr>
          <w:delText>]</w:delText>
        </w:r>
      </w:del>
    </w:p>
    <w:p w:rsidR="000F604E" w:rsidRPr="00312A77" w:rsidRDefault="000F604E" w:rsidP="000F604E">
      <w:pPr>
        <w:pStyle w:val="Proposal"/>
      </w:pPr>
      <w:r w:rsidRPr="00312A77">
        <w:lastRenderedPageBreak/>
        <w:t>MOD</w:t>
      </w:r>
      <w:r w:rsidRPr="00312A77">
        <w:tab/>
      </w:r>
    </w:p>
    <w:p w:rsidR="000F604E" w:rsidRPr="00312A77" w:rsidRDefault="000F604E" w:rsidP="000F604E">
      <w:pPr>
        <w:pStyle w:val="ArtNo"/>
      </w:pPr>
      <w:r w:rsidRPr="00312A77">
        <w:t>ARTICLE 5</w:t>
      </w:r>
    </w:p>
    <w:p w:rsidR="000F604E" w:rsidRPr="00312A77" w:rsidRDefault="000F604E" w:rsidP="000F604E">
      <w:pPr>
        <w:pStyle w:val="Arttitle"/>
      </w:pPr>
      <w:r w:rsidRPr="00312A77">
        <w:t>Frequency allocations</w:t>
      </w:r>
    </w:p>
    <w:p w:rsidR="000F604E" w:rsidRPr="00312A77" w:rsidRDefault="000F604E" w:rsidP="000F604E">
      <w:pPr>
        <w:pStyle w:val="Normalaftertitle0"/>
      </w:pPr>
    </w:p>
    <w:p w:rsidR="000F604E" w:rsidRPr="00312A77" w:rsidRDefault="000F604E" w:rsidP="000F604E">
      <w:pPr>
        <w:pStyle w:val="Tabletitle"/>
      </w:pPr>
      <w:r w:rsidRPr="00312A77">
        <w:t>148-223 MHz</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3"/>
        <w:gridCol w:w="3104"/>
      </w:tblGrid>
      <w:tr w:rsidR="000F604E" w:rsidTr="000F604E">
        <w:trPr>
          <w:cantSplit/>
        </w:trPr>
        <w:tc>
          <w:tcPr>
            <w:tcW w:w="9308" w:type="dxa"/>
            <w:gridSpan w:val="3"/>
            <w:tcBorders>
              <w:top w:val="single" w:sz="4" w:space="0" w:color="auto"/>
              <w:left w:val="single" w:sz="4" w:space="0" w:color="auto"/>
              <w:bottom w:val="single" w:sz="4" w:space="0" w:color="auto"/>
              <w:right w:val="single" w:sz="4" w:space="0" w:color="auto"/>
            </w:tcBorders>
            <w:hideMark/>
          </w:tcPr>
          <w:p w:rsidR="000F604E" w:rsidRPr="00312A77" w:rsidRDefault="000F604E" w:rsidP="000F604E">
            <w:pPr>
              <w:pStyle w:val="Tablehead"/>
            </w:pPr>
            <w:r w:rsidRPr="00312A77">
              <w:t>Allocation to services</w:t>
            </w:r>
          </w:p>
        </w:tc>
      </w:tr>
      <w:tr w:rsidR="000F604E" w:rsidTr="000F604E">
        <w:trPr>
          <w:cantSplit/>
        </w:trPr>
        <w:tc>
          <w:tcPr>
            <w:tcW w:w="3101" w:type="dxa"/>
            <w:tcBorders>
              <w:top w:val="single" w:sz="4" w:space="0" w:color="auto"/>
              <w:left w:val="single" w:sz="4" w:space="0" w:color="auto"/>
              <w:bottom w:val="single" w:sz="4" w:space="0" w:color="auto"/>
              <w:right w:val="single" w:sz="6" w:space="0" w:color="auto"/>
            </w:tcBorders>
            <w:hideMark/>
          </w:tcPr>
          <w:p w:rsidR="000F604E" w:rsidRPr="00312A77" w:rsidRDefault="000F604E" w:rsidP="000F604E">
            <w:pPr>
              <w:pStyle w:val="Tablehead"/>
            </w:pPr>
            <w:r w:rsidRPr="00312A77">
              <w:t>Region 1</w:t>
            </w:r>
          </w:p>
        </w:tc>
        <w:tc>
          <w:tcPr>
            <w:tcW w:w="3103" w:type="dxa"/>
            <w:tcBorders>
              <w:top w:val="single" w:sz="4" w:space="0" w:color="auto"/>
              <w:left w:val="single" w:sz="6" w:space="0" w:color="auto"/>
              <w:bottom w:val="single" w:sz="4" w:space="0" w:color="auto"/>
              <w:right w:val="single" w:sz="6" w:space="0" w:color="auto"/>
            </w:tcBorders>
            <w:hideMark/>
          </w:tcPr>
          <w:p w:rsidR="000F604E" w:rsidRPr="00312A77" w:rsidRDefault="000F604E" w:rsidP="000F604E">
            <w:pPr>
              <w:pStyle w:val="Tablehead"/>
            </w:pPr>
            <w:r w:rsidRPr="00312A77">
              <w:t>Region 2</w:t>
            </w:r>
          </w:p>
        </w:tc>
        <w:tc>
          <w:tcPr>
            <w:tcW w:w="3104" w:type="dxa"/>
            <w:tcBorders>
              <w:top w:val="single" w:sz="4" w:space="0" w:color="auto"/>
              <w:left w:val="single" w:sz="6" w:space="0" w:color="auto"/>
              <w:bottom w:val="single" w:sz="4" w:space="0" w:color="auto"/>
              <w:right w:val="single" w:sz="4" w:space="0" w:color="auto"/>
            </w:tcBorders>
            <w:hideMark/>
          </w:tcPr>
          <w:p w:rsidR="000F604E" w:rsidRPr="00312A77" w:rsidRDefault="000F604E" w:rsidP="000F604E">
            <w:pPr>
              <w:pStyle w:val="Tablehead"/>
            </w:pPr>
            <w:r w:rsidRPr="00312A77">
              <w:t>Region 3</w:t>
            </w:r>
          </w:p>
        </w:tc>
      </w:tr>
      <w:tr w:rsidR="000F604E" w:rsidRPr="00F5119C" w:rsidTr="000F604E">
        <w:trPr>
          <w:cantSplit/>
        </w:trPr>
        <w:tc>
          <w:tcPr>
            <w:tcW w:w="9308" w:type="dxa"/>
            <w:gridSpan w:val="3"/>
            <w:tcBorders>
              <w:top w:val="single" w:sz="4" w:space="0" w:color="auto"/>
              <w:left w:val="single" w:sz="4" w:space="0" w:color="auto"/>
              <w:bottom w:val="single" w:sz="4" w:space="0" w:color="auto"/>
              <w:right w:val="single" w:sz="4" w:space="0" w:color="auto"/>
            </w:tcBorders>
            <w:hideMark/>
          </w:tcPr>
          <w:p w:rsidR="000F604E" w:rsidRPr="00312A77" w:rsidRDefault="000F604E" w:rsidP="000F604E">
            <w:pPr>
              <w:pStyle w:val="TableTextS5"/>
            </w:pPr>
            <w:r w:rsidRPr="00312A77">
              <w:rPr>
                <w:rStyle w:val="Tablefreq"/>
              </w:rPr>
              <w:t>…/…</w:t>
            </w:r>
          </w:p>
        </w:tc>
      </w:tr>
      <w:tr w:rsidR="000F604E" w:rsidRPr="00F5119C"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rStyle w:val="Tablefreq"/>
              </w:rPr>
            </w:pPr>
            <w:r w:rsidRPr="00312A77">
              <w:rPr>
                <w:rStyle w:val="Tablefreq"/>
              </w:rPr>
              <w:t>156.8375-</w:t>
            </w:r>
            <w:del w:id="385" w:author="RISSONE Christian" w:date="2013-12-18T11:02:00Z">
              <w:r w:rsidRPr="00312A77" w:rsidDel="003E7384">
                <w:rPr>
                  <w:rStyle w:val="Tablefreq"/>
                </w:rPr>
                <w:delText>161.9625</w:delText>
              </w:r>
            </w:del>
            <w:ins w:id="386" w:author="RISSONE Christian" w:date="2013-12-18T11:02:00Z">
              <w:r w:rsidRPr="00312A77">
                <w:rPr>
                  <w:rStyle w:val="Tablefreq"/>
                </w:rPr>
                <w:t>157.1875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rPr>
                <w:rStyle w:val="Tablefreq"/>
              </w:rPr>
              <w:t>156.8375-</w:t>
            </w:r>
            <w:del w:id="387" w:author="RISSONE Christian" w:date="2013-12-18T11:02:00Z">
              <w:r w:rsidRPr="00312A77" w:rsidDel="003E7384">
                <w:rPr>
                  <w:rStyle w:val="Tablefreq"/>
                </w:rPr>
                <w:delText>161.9625</w:delText>
              </w:r>
            </w:del>
            <w:ins w:id="388" w:author="RISSONE Christian" w:date="2013-12-18T11:02:00Z">
              <w:r w:rsidRPr="00312A77">
                <w:rPr>
                  <w:rStyle w:val="Tablefreq"/>
                </w:rPr>
                <w:t>157.1875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tc>
      </w:tr>
      <w:tr w:rsidR="000F604E" w:rsidRPr="00F5119C"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389" w:author="RISSONE Christian" w:date="2013-12-18T11:05:00Z"/>
                <w:rStyle w:val="Tablefreq"/>
              </w:rPr>
            </w:pPr>
            <w:ins w:id="390" w:author="RISSONE Christian" w:date="2013-12-18T11:05:00Z">
              <w:r w:rsidRPr="00312A77">
                <w:rPr>
                  <w:rStyle w:val="Tablefreq"/>
                </w:rPr>
                <w:t>157.1875-157.3</w:t>
              </w:r>
            </w:ins>
            <w:ins w:id="391" w:author="RISSONE Christian" w:date="2013-12-18T11:28:00Z">
              <w:r w:rsidRPr="00312A77">
                <w:rPr>
                  <w:rStyle w:val="Tablefreq"/>
                </w:rPr>
                <w:t>375</w:t>
              </w:r>
            </w:ins>
            <w:r w:rsidRPr="00312A77">
              <w:rPr>
                <w:rStyle w:val="Tablefreq"/>
              </w:rPr>
              <w:t xml:space="preserve">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392" w:author="RISSONE Christian" w:date="2013-12-18T11:06:00Z">
              <w:r w:rsidRPr="00312A77">
                <w:t>Mobile-satellite (</w:t>
              </w:r>
            </w:ins>
            <w:ins w:id="393" w:author="RISSONE Christian" w:date="2013-12-18T11:11:00Z">
              <w:r w:rsidRPr="00312A77">
                <w:t>Earth-to-</w:t>
              </w:r>
            </w:ins>
            <w:ins w:id="394" w:author="RISSONE Christian" w:date="2013-12-18T11:06:00Z">
              <w:r w:rsidRPr="00312A77">
                <w:t>space)</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395" w:author="RISSONE Christian" w:date="2013-12-18T11:05:00Z"/>
                <w:rStyle w:val="Tablefreq"/>
              </w:rPr>
            </w:pPr>
            <w:ins w:id="396" w:author="RISSONE Christian" w:date="2013-12-18T11:05:00Z">
              <w:r w:rsidRPr="00312A77">
                <w:rPr>
                  <w:rStyle w:val="Tablefreq"/>
                </w:rPr>
                <w:t>157.1875-157.3</w:t>
              </w:r>
            </w:ins>
            <w:ins w:id="397" w:author="RISSONE Christian" w:date="2013-12-18T11:28:00Z">
              <w:r w:rsidRPr="00312A77">
                <w:rPr>
                  <w:rStyle w:val="Tablefreq"/>
                </w:rPr>
                <w:t>375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8E5E3F" w:rsidRDefault="000F604E">
            <w:pPr>
              <w:pStyle w:val="Appendixref"/>
              <w:jc w:val="left"/>
              <w:rPr>
                <w:sz w:val="20"/>
              </w:rPr>
              <w:pPrChange w:id="398" w:author="RISSONE Christian" w:date="2013-12-18T14:50:00Z">
                <w:pPr>
                  <w:keepNext/>
                  <w:framePr w:hSpace="180" w:wrap="around" w:vAnchor="text" w:hAnchor="text" w:xAlign="center" w:y="1"/>
                  <w:tabs>
                    <w:tab w:val="left" w:pos="459"/>
                    <w:tab w:val="left" w:pos="2608"/>
                    <w:tab w:val="left" w:pos="3345"/>
                  </w:tabs>
                  <w:spacing w:before="12" w:after="12"/>
                  <w:ind w:left="-108" w:hanging="737"/>
                  <w:suppressOverlap/>
                </w:pPr>
              </w:pPrChange>
            </w:pPr>
            <w:ins w:id="399" w:author="RISSONE Christian" w:date="2013-12-18T11:06:00Z">
              <w:r w:rsidRPr="008E5E3F">
                <w:rPr>
                  <w:sz w:val="20"/>
                </w:rPr>
                <w:t>Mobile-satellite (</w:t>
              </w:r>
            </w:ins>
            <w:ins w:id="400" w:author="RISSONE Christian" w:date="2013-12-18T11:11:00Z">
              <w:r w:rsidRPr="008E5E3F">
                <w:rPr>
                  <w:sz w:val="20"/>
                </w:rPr>
                <w:t>Earth-to-</w:t>
              </w:r>
            </w:ins>
            <w:ins w:id="401" w:author="RISSONE Christian" w:date="2013-12-18T11:06:00Z">
              <w:r w:rsidRPr="008E5E3F">
                <w:rPr>
                  <w:sz w:val="20"/>
                </w:rPr>
                <w:t>space)</w:t>
              </w:r>
            </w:ins>
          </w:p>
        </w:tc>
      </w:tr>
      <w:tr w:rsidR="000F604E" w:rsidRPr="00F5119C"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F5119C"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402" w:author="RISSONE Christian" w:date="2013-12-18T11:22:00Z"/>
                <w:rStyle w:val="Tablefreq"/>
              </w:rPr>
            </w:pPr>
            <w:ins w:id="403" w:author="RISSONE Christian" w:date="2013-12-18T11:22:00Z">
              <w:r w:rsidRPr="00312A77">
                <w:rPr>
                  <w:rStyle w:val="Tablefreq"/>
                </w:rPr>
                <w:t>157.3</w:t>
              </w:r>
            </w:ins>
            <w:ins w:id="404" w:author="RISSONE Christian" w:date="2013-12-18T11:29:00Z">
              <w:r w:rsidRPr="00312A77">
                <w:rPr>
                  <w:rStyle w:val="Tablefreq"/>
                </w:rPr>
                <w:t>375</w:t>
              </w:r>
            </w:ins>
            <w:ins w:id="405" w:author="RISSONE Christian" w:date="2013-12-18T11:22:00Z">
              <w:r w:rsidRPr="00312A77">
                <w:rPr>
                  <w:rStyle w:val="Tablefreq"/>
                </w:rPr>
                <w:t>-161.7875</w:t>
              </w:r>
            </w:ins>
            <w:r w:rsidRPr="00312A77">
              <w:rPr>
                <w:rStyle w:val="Tablefreq"/>
              </w:rPr>
              <w:t xml:space="preserve"> </w:t>
            </w:r>
          </w:p>
          <w:p w:rsidR="000F604E" w:rsidRPr="00312A77" w:rsidRDefault="000F604E" w:rsidP="000F604E">
            <w:pPr>
              <w:pStyle w:val="TableTextS5"/>
            </w:pPr>
            <w:r w:rsidRPr="00312A77">
              <w:t>FIXED</w:t>
            </w:r>
          </w:p>
          <w:p w:rsidR="000F604E" w:rsidRPr="00312A77" w:rsidRDefault="000F604E" w:rsidP="000F604E">
            <w:pPr>
              <w:pStyle w:val="TableTextS5"/>
              <w:rPr>
                <w:rStyle w:val="Artref"/>
              </w:rPr>
            </w:pPr>
            <w:r w:rsidRPr="00312A77">
              <w:t>MOBILE except aeronautical</w:t>
            </w:r>
            <w:r w:rsidRPr="00312A77">
              <w:br/>
              <w:t>mobile</w:t>
            </w:r>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406" w:author="RISSONE Christian" w:date="2013-12-18T11:22:00Z"/>
                <w:rStyle w:val="Tablefreq"/>
              </w:rPr>
            </w:pPr>
            <w:ins w:id="407" w:author="RISSONE Christian" w:date="2013-12-18T11:22:00Z">
              <w:r w:rsidRPr="00312A77">
                <w:rPr>
                  <w:rStyle w:val="Tablefreq"/>
                </w:rPr>
                <w:t>156.3</w:t>
              </w:r>
            </w:ins>
            <w:ins w:id="408" w:author="RISSONE Christian" w:date="2013-12-18T11:29:00Z">
              <w:r w:rsidRPr="00312A77">
                <w:rPr>
                  <w:rStyle w:val="Tablefreq"/>
                </w:rPr>
                <w:t>375</w:t>
              </w:r>
            </w:ins>
            <w:ins w:id="409" w:author="RISSONE Christian" w:date="2013-12-18T11:22:00Z">
              <w:r w:rsidRPr="00312A77">
                <w:rPr>
                  <w:rStyle w:val="Tablefreq"/>
                </w:rPr>
                <w:t>-161.7875</w:t>
              </w:r>
            </w:ins>
          </w:p>
          <w:p w:rsidR="000F604E" w:rsidRPr="00312A77" w:rsidRDefault="000F604E" w:rsidP="000F604E">
            <w:pPr>
              <w:pStyle w:val="TableTextS5"/>
            </w:pPr>
            <w:r w:rsidRPr="00312A77">
              <w:t>FIXED</w:t>
            </w:r>
          </w:p>
          <w:p w:rsidR="000F604E" w:rsidRPr="00312A77" w:rsidRDefault="000F604E" w:rsidP="000F604E">
            <w:pPr>
              <w:pStyle w:val="TableTextS5"/>
              <w:rPr>
                <w:rStyle w:val="Artref"/>
              </w:rPr>
            </w:pPr>
            <w:r w:rsidRPr="00312A77">
              <w:t>MOBILE</w:t>
            </w:r>
          </w:p>
        </w:tc>
      </w:tr>
      <w:tr w:rsidR="000F604E" w:rsidRPr="00F5119C"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410" w:author="RISSONE Christian" w:date="2013-12-18T11:05:00Z"/>
                <w:rStyle w:val="Tablefreq"/>
              </w:rPr>
            </w:pPr>
            <w:ins w:id="411" w:author="RISSONE Christian" w:date="2013-12-18T11:05:00Z">
              <w:r w:rsidRPr="00312A77">
                <w:rPr>
                  <w:rStyle w:val="Tablefreq"/>
                </w:rPr>
                <w:t>1</w:t>
              </w:r>
            </w:ins>
            <w:ins w:id="412" w:author="RISSONE Christian" w:date="2013-12-18T11:32:00Z">
              <w:r w:rsidRPr="00312A77">
                <w:rPr>
                  <w:rStyle w:val="Tablefreq"/>
                </w:rPr>
                <w:t>61</w:t>
              </w:r>
            </w:ins>
            <w:ins w:id="413" w:author="RISSONE Christian" w:date="2013-12-18T11:05:00Z">
              <w:r w:rsidRPr="00312A77">
                <w:rPr>
                  <w:rStyle w:val="Tablefreq"/>
                </w:rPr>
                <w:t>.</w:t>
              </w:r>
            </w:ins>
            <w:ins w:id="414" w:author="RISSONE Christian" w:date="2013-12-18T11:20:00Z">
              <w:r w:rsidRPr="00312A77">
                <w:rPr>
                  <w:rStyle w:val="Tablefreq"/>
                </w:rPr>
                <w:t>7</w:t>
              </w:r>
            </w:ins>
            <w:ins w:id="415" w:author="RISSONE Christian" w:date="2013-12-18T11:05:00Z">
              <w:r w:rsidRPr="00312A77">
                <w:rPr>
                  <w:rStyle w:val="Tablefreq"/>
                </w:rPr>
                <w:t>875-1</w:t>
              </w:r>
            </w:ins>
            <w:ins w:id="416" w:author="RISSONE Christian" w:date="2013-12-18T11:21:00Z">
              <w:r w:rsidRPr="00312A77">
                <w:rPr>
                  <w:rStyle w:val="Tablefreq"/>
                </w:rPr>
                <w:t>61</w:t>
              </w:r>
            </w:ins>
            <w:ins w:id="417" w:author="RISSONE Christian" w:date="2013-12-18T11:05:00Z">
              <w:r w:rsidRPr="00312A77">
                <w:rPr>
                  <w:rStyle w:val="Tablefreq"/>
                </w:rPr>
                <w:t>.</w:t>
              </w:r>
            </w:ins>
            <w:ins w:id="418" w:author="RISSONE Christian" w:date="2013-12-18T11:21:00Z">
              <w:r w:rsidRPr="00312A77">
                <w:rPr>
                  <w:rStyle w:val="Tablefreq"/>
                </w:rPr>
                <w:t>9</w:t>
              </w:r>
            </w:ins>
            <w:ins w:id="419" w:author="RISSONE Christian" w:date="2013-12-18T11:31:00Z">
              <w:r w:rsidRPr="00312A77">
                <w:rPr>
                  <w:rStyle w:val="Tablefreq"/>
                </w:rPr>
                <w:t>375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420" w:author="RISSONE Christian" w:date="2013-12-18T11:06:00Z">
              <w:r w:rsidRPr="00312A77">
                <w:t>Mobile-satellite (</w:t>
              </w:r>
            </w:ins>
            <w:ins w:id="421" w:author="RISSONE Christian" w:date="2013-12-18T11:22:00Z">
              <w:r w:rsidRPr="00312A77">
                <w:t>space-to-</w:t>
              </w:r>
            </w:ins>
            <w:ins w:id="422" w:author="RISSONE Christian" w:date="2013-12-18T11:11:00Z">
              <w:r w:rsidRPr="00312A77">
                <w:t>Earth</w:t>
              </w:r>
            </w:ins>
            <w:ins w:id="423" w:author="RISSONE Christian" w:date="2013-12-18T11:06:00Z">
              <w:r w:rsidRPr="00312A77">
                <w:t>)</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424" w:author="RISSONE Christian" w:date="2013-12-18T11:05:00Z"/>
                <w:rStyle w:val="Tablefreq"/>
              </w:rPr>
            </w:pPr>
            <w:ins w:id="425" w:author="RISSONE Christian" w:date="2013-12-18T11:05:00Z">
              <w:r w:rsidRPr="00312A77">
                <w:rPr>
                  <w:rStyle w:val="Tablefreq"/>
                </w:rPr>
                <w:t>1</w:t>
              </w:r>
            </w:ins>
            <w:ins w:id="426" w:author="RISSONE Christian" w:date="2013-12-18T11:32:00Z">
              <w:r w:rsidRPr="00312A77">
                <w:rPr>
                  <w:rStyle w:val="Tablefreq"/>
                </w:rPr>
                <w:t>61</w:t>
              </w:r>
            </w:ins>
            <w:ins w:id="427" w:author="RISSONE Christian" w:date="2013-12-18T11:05:00Z">
              <w:r w:rsidRPr="00312A77">
                <w:rPr>
                  <w:rStyle w:val="Tablefreq"/>
                </w:rPr>
                <w:t>.</w:t>
              </w:r>
            </w:ins>
            <w:ins w:id="428" w:author="RISSONE Christian" w:date="2013-12-18T11:21:00Z">
              <w:r w:rsidRPr="00312A77">
                <w:rPr>
                  <w:rStyle w:val="Tablefreq"/>
                </w:rPr>
                <w:t>7</w:t>
              </w:r>
            </w:ins>
            <w:ins w:id="429" w:author="RISSONE Christian" w:date="2013-12-18T11:05:00Z">
              <w:r w:rsidRPr="00312A77">
                <w:rPr>
                  <w:rStyle w:val="Tablefreq"/>
                </w:rPr>
                <w:t>875-1</w:t>
              </w:r>
            </w:ins>
            <w:ins w:id="430" w:author="RISSONE Christian" w:date="2013-12-18T11:21:00Z">
              <w:r w:rsidRPr="00312A77">
                <w:rPr>
                  <w:rStyle w:val="Tablefreq"/>
                </w:rPr>
                <w:t>61</w:t>
              </w:r>
            </w:ins>
            <w:ins w:id="431" w:author="RISSONE Christian" w:date="2013-12-18T11:05:00Z">
              <w:r w:rsidRPr="00312A77">
                <w:rPr>
                  <w:rStyle w:val="Tablefreq"/>
                </w:rPr>
                <w:t>.</w:t>
              </w:r>
            </w:ins>
            <w:ins w:id="432" w:author="RISSONE Christian" w:date="2013-12-18T11:21:00Z">
              <w:r w:rsidRPr="00312A77">
                <w:rPr>
                  <w:rStyle w:val="Tablefreq"/>
                </w:rPr>
                <w:t>9</w:t>
              </w:r>
            </w:ins>
            <w:ins w:id="433" w:author="RISSONE Christian" w:date="2013-12-18T11:31:00Z">
              <w:r w:rsidRPr="00312A77">
                <w:rPr>
                  <w:rStyle w:val="Tablefreq"/>
                </w:rPr>
                <w:t>375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F414F4" w:rsidRDefault="000F604E">
            <w:pPr>
              <w:pStyle w:val="Appendixref"/>
              <w:jc w:val="left"/>
              <w:rPr>
                <w:sz w:val="20"/>
              </w:rPr>
              <w:pPrChange w:id="434" w:author="RISSONE Christian" w:date="2013-12-18T14:51:00Z">
                <w:pPr>
                  <w:keepNext/>
                  <w:framePr w:hSpace="180" w:wrap="around" w:vAnchor="text" w:hAnchor="text" w:xAlign="center" w:y="1"/>
                  <w:tabs>
                    <w:tab w:val="left" w:pos="459"/>
                    <w:tab w:val="left" w:pos="2608"/>
                    <w:tab w:val="left" w:pos="3345"/>
                  </w:tabs>
                  <w:spacing w:before="12" w:after="12"/>
                  <w:ind w:left="-108" w:hanging="737"/>
                  <w:suppressOverlap/>
                </w:pPr>
              </w:pPrChange>
            </w:pPr>
            <w:ins w:id="435" w:author="RISSONE Christian" w:date="2013-12-18T11:06:00Z">
              <w:r w:rsidRPr="00F414F4">
                <w:rPr>
                  <w:sz w:val="20"/>
                </w:rPr>
                <w:t>Mobile-satellite (</w:t>
              </w:r>
            </w:ins>
            <w:ins w:id="436" w:author="RISSONE Christian" w:date="2013-12-18T11:22:00Z">
              <w:r w:rsidRPr="00F414F4">
                <w:rPr>
                  <w:sz w:val="20"/>
                </w:rPr>
                <w:t>space-to-</w:t>
              </w:r>
            </w:ins>
            <w:ins w:id="437" w:author="RISSONE Christian" w:date="2013-12-18T11:11:00Z">
              <w:r w:rsidRPr="00F414F4">
                <w:rPr>
                  <w:sz w:val="20"/>
                </w:rPr>
                <w:t>Earth</w:t>
              </w:r>
            </w:ins>
            <w:ins w:id="438" w:author="RISSONE Christian" w:date="2013-12-18T11:06:00Z">
              <w:r w:rsidRPr="00F414F4">
                <w:rPr>
                  <w:sz w:val="20"/>
                </w:rPr>
                <w:t>)</w:t>
              </w:r>
            </w:ins>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ins w:id="439" w:author="RISSONE Christian" w:date="2013-12-18T11:05:00Z"/>
                <w:rStyle w:val="Tablefreq"/>
              </w:rPr>
            </w:pPr>
            <w:ins w:id="440" w:author="RISSONE Christian" w:date="2013-12-18T11:05:00Z">
              <w:r w:rsidRPr="00312A77">
                <w:rPr>
                  <w:rStyle w:val="Tablefreq"/>
                </w:rPr>
                <w:t>1</w:t>
              </w:r>
            </w:ins>
            <w:ins w:id="441" w:author="RISSONE Christian" w:date="2013-12-18T11:32:00Z">
              <w:r w:rsidRPr="00312A77">
                <w:rPr>
                  <w:rStyle w:val="Tablefreq"/>
                </w:rPr>
                <w:t>61</w:t>
              </w:r>
            </w:ins>
            <w:ins w:id="442" w:author="RISSONE Christian" w:date="2013-12-18T11:05:00Z">
              <w:r w:rsidRPr="00312A77">
                <w:rPr>
                  <w:rStyle w:val="Tablefreq"/>
                </w:rPr>
                <w:t>.</w:t>
              </w:r>
            </w:ins>
            <w:ins w:id="443" w:author="RISSONE Christian" w:date="2013-12-18T11:44:00Z">
              <w:r w:rsidRPr="00312A77">
                <w:rPr>
                  <w:rStyle w:val="Tablefreq"/>
                </w:rPr>
                <w:t>93</w:t>
              </w:r>
            </w:ins>
            <w:ins w:id="444" w:author="RISSONE Christian" w:date="2013-12-18T11:05:00Z">
              <w:r w:rsidRPr="00312A77">
                <w:rPr>
                  <w:rStyle w:val="Tablefreq"/>
                </w:rPr>
                <w:t>75-1</w:t>
              </w:r>
            </w:ins>
            <w:ins w:id="445" w:author="RISSONE Christian" w:date="2013-12-18T11:21:00Z">
              <w:r w:rsidRPr="00312A77">
                <w:rPr>
                  <w:rStyle w:val="Tablefreq"/>
                </w:rPr>
                <w:t>61</w:t>
              </w:r>
            </w:ins>
            <w:ins w:id="446" w:author="RISSONE Christian" w:date="2013-12-18T11:05:00Z">
              <w:r w:rsidRPr="00312A77">
                <w:rPr>
                  <w:rStyle w:val="Tablefreq"/>
                </w:rPr>
                <w:t>.</w:t>
              </w:r>
            </w:ins>
            <w:ins w:id="447" w:author="RISSONE Christian" w:date="2013-12-18T11:21:00Z">
              <w:r w:rsidRPr="00312A77">
                <w:rPr>
                  <w:rStyle w:val="Tablefreq"/>
                </w:rPr>
                <w:t>9</w:t>
              </w:r>
            </w:ins>
            <w:ins w:id="448" w:author="RISSONE Christian" w:date="2013-12-18T11:45:00Z">
              <w:r w:rsidRPr="00312A77">
                <w:rPr>
                  <w:rStyle w:val="Tablefreq"/>
                </w:rPr>
                <w:t>625</w:t>
              </w:r>
            </w:ins>
            <w:r w:rsidRPr="00312A77">
              <w:rPr>
                <w:rStyle w:val="Tablefreq"/>
              </w:rPr>
              <w:t xml:space="preserve">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449" w:author="RISSONE Christian" w:date="2013-12-18T11:06:00Z">
              <w:r w:rsidRPr="00312A77">
                <w:t>Mobile-satellite (</w:t>
              </w:r>
            </w:ins>
            <w:ins w:id="450" w:author="RISSONE Christian" w:date="2013-12-18T11:45:00Z">
              <w:r w:rsidRPr="00312A77">
                <w:t>Earth-to-</w:t>
              </w:r>
            </w:ins>
            <w:ins w:id="451" w:author="RISSONE Christian" w:date="2013-12-18T11:22:00Z">
              <w:r w:rsidRPr="00312A77">
                <w:t>space</w:t>
              </w:r>
            </w:ins>
            <w:ins w:id="452" w:author="RISSONE Christian" w:date="2013-12-18T11:06:00Z">
              <w:r w:rsidRPr="00312A77">
                <w:t>)</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ins w:id="453" w:author="RISSONE Christian" w:date="2013-12-18T11:05:00Z"/>
                <w:rStyle w:val="Tablefreq"/>
              </w:rPr>
            </w:pPr>
            <w:ins w:id="454" w:author="RISSONE Christian" w:date="2013-12-18T11:05:00Z">
              <w:r w:rsidRPr="00312A77">
                <w:rPr>
                  <w:rStyle w:val="Tablefreq"/>
                </w:rPr>
                <w:t>1</w:t>
              </w:r>
            </w:ins>
            <w:ins w:id="455" w:author="RISSONE Christian" w:date="2013-12-18T11:32:00Z">
              <w:r w:rsidRPr="00312A77">
                <w:rPr>
                  <w:rStyle w:val="Tablefreq"/>
                </w:rPr>
                <w:t>61</w:t>
              </w:r>
            </w:ins>
            <w:ins w:id="456" w:author="RISSONE Christian" w:date="2013-12-18T11:05:00Z">
              <w:r w:rsidRPr="00312A77">
                <w:rPr>
                  <w:rStyle w:val="Tablefreq"/>
                </w:rPr>
                <w:t>.</w:t>
              </w:r>
            </w:ins>
            <w:ins w:id="457" w:author="RISSONE Christian" w:date="2013-12-18T11:45:00Z">
              <w:r w:rsidRPr="00312A77">
                <w:rPr>
                  <w:rStyle w:val="Tablefreq"/>
                </w:rPr>
                <w:t>93</w:t>
              </w:r>
            </w:ins>
            <w:ins w:id="458" w:author="RISSONE Christian" w:date="2013-12-18T11:05:00Z">
              <w:r w:rsidRPr="00312A77">
                <w:rPr>
                  <w:rStyle w:val="Tablefreq"/>
                </w:rPr>
                <w:t>75-1</w:t>
              </w:r>
            </w:ins>
            <w:ins w:id="459" w:author="RISSONE Christian" w:date="2013-12-18T11:21:00Z">
              <w:r w:rsidRPr="00312A77">
                <w:rPr>
                  <w:rStyle w:val="Tablefreq"/>
                </w:rPr>
                <w:t>61</w:t>
              </w:r>
            </w:ins>
            <w:ins w:id="460" w:author="RISSONE Christian" w:date="2013-12-18T11:05:00Z">
              <w:r w:rsidRPr="00312A77">
                <w:rPr>
                  <w:rStyle w:val="Tablefreq"/>
                </w:rPr>
                <w:t>.</w:t>
              </w:r>
            </w:ins>
            <w:ins w:id="461" w:author="RISSONE Christian" w:date="2013-12-18T11:21:00Z">
              <w:r w:rsidRPr="00312A77">
                <w:rPr>
                  <w:rStyle w:val="Tablefreq"/>
                </w:rPr>
                <w:t>9</w:t>
              </w:r>
            </w:ins>
            <w:ins w:id="462" w:author="RISSONE Christian" w:date="2013-12-18T11:45:00Z">
              <w:r w:rsidRPr="00312A77">
                <w:rPr>
                  <w:rStyle w:val="Tablefreq"/>
                </w:rPr>
                <w:t>625</w:t>
              </w:r>
            </w:ins>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F414F4" w:rsidRDefault="000F604E">
            <w:pPr>
              <w:pStyle w:val="Appendixref"/>
              <w:jc w:val="left"/>
              <w:rPr>
                <w:sz w:val="20"/>
              </w:rPr>
              <w:pPrChange w:id="463" w:author="RISSONE Christian" w:date="2013-12-18T14:51:00Z">
                <w:pPr>
                  <w:keepNext/>
                  <w:framePr w:hSpace="180" w:wrap="around" w:vAnchor="text" w:hAnchor="text" w:xAlign="center" w:y="1"/>
                  <w:tabs>
                    <w:tab w:val="left" w:pos="459"/>
                    <w:tab w:val="left" w:pos="2608"/>
                    <w:tab w:val="left" w:pos="3345"/>
                  </w:tabs>
                  <w:spacing w:before="12" w:after="12"/>
                  <w:ind w:left="-108" w:hanging="737"/>
                  <w:suppressOverlap/>
                </w:pPr>
              </w:pPrChange>
            </w:pPr>
            <w:ins w:id="464" w:author="RISSONE Christian" w:date="2013-12-18T11:06:00Z">
              <w:r w:rsidRPr="00F414F4">
                <w:rPr>
                  <w:sz w:val="20"/>
                </w:rPr>
                <w:t>Mobile-satellite (</w:t>
              </w:r>
            </w:ins>
            <w:ins w:id="465" w:author="RISSONE Christian" w:date="2013-12-18T11:46:00Z">
              <w:r w:rsidRPr="00F414F4">
                <w:rPr>
                  <w:sz w:val="20"/>
                </w:rPr>
                <w:t>Earth-to-</w:t>
              </w:r>
            </w:ins>
            <w:ins w:id="466" w:author="RISSONE Christian" w:date="2013-12-18T11:22:00Z">
              <w:r w:rsidRPr="00F414F4">
                <w:rPr>
                  <w:sz w:val="20"/>
                </w:rPr>
                <w:t>space</w:t>
              </w:r>
            </w:ins>
            <w:ins w:id="467" w:author="RISSONE Christian" w:date="2013-12-18T11:06:00Z">
              <w:r w:rsidRPr="00F414F4">
                <w:rPr>
                  <w:sz w:val="20"/>
                </w:rPr>
                <w:t>)</w:t>
              </w:r>
            </w:ins>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rStyle w:val="Tablefreq"/>
              </w:rPr>
            </w:pPr>
            <w:r w:rsidRPr="00312A77">
              <w:t>161.9625-161.9875</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r w:rsidRPr="00312A77">
              <w:t>Mobile-satellite (Earth-to-space)  5.228F</w:t>
            </w:r>
          </w:p>
        </w:tc>
        <w:tc>
          <w:tcPr>
            <w:tcW w:w="3103" w:type="dxa"/>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t>161.9625-161.9875</w:t>
            </w:r>
          </w:p>
          <w:p w:rsidR="000F604E" w:rsidRPr="00312A77" w:rsidRDefault="000F604E" w:rsidP="000F604E">
            <w:pPr>
              <w:pStyle w:val="TableTextS5"/>
            </w:pPr>
            <w:r w:rsidRPr="00312A77">
              <w:t>AERONAUTICAL MOBILE (OR)</w:t>
            </w:r>
          </w:p>
          <w:p w:rsidR="000F604E" w:rsidRPr="00312A77" w:rsidRDefault="000F604E" w:rsidP="000F604E">
            <w:pPr>
              <w:pStyle w:val="TableTextS5"/>
            </w:pPr>
            <w:r w:rsidRPr="00312A77">
              <w:t>MARITIME MOBILE</w:t>
            </w:r>
          </w:p>
          <w:p w:rsidR="000F604E" w:rsidRPr="00312A77" w:rsidRDefault="000F604E" w:rsidP="000F604E">
            <w:pPr>
              <w:pStyle w:val="TableTextS5"/>
            </w:pPr>
            <w:r w:rsidRPr="00312A77">
              <w:t>MOBILE-SATELITE (Earth-to-space)</w:t>
            </w:r>
          </w:p>
        </w:tc>
        <w:tc>
          <w:tcPr>
            <w:tcW w:w="3104" w:type="dxa"/>
            <w:tcBorders>
              <w:top w:val="single" w:sz="4" w:space="0" w:color="auto"/>
              <w:left w:val="single" w:sz="6" w:space="0" w:color="auto"/>
              <w:right w:val="single" w:sz="4" w:space="0" w:color="auto"/>
            </w:tcBorders>
          </w:tcPr>
          <w:p w:rsidR="000F604E" w:rsidRPr="00802EC0" w:rsidRDefault="000F604E" w:rsidP="000F604E">
            <w:pPr>
              <w:pStyle w:val="TableTextS5"/>
              <w:rPr>
                <w:rStyle w:val="Tablefreq"/>
                <w:lang w:val="fr-FR"/>
              </w:rPr>
            </w:pPr>
            <w:r w:rsidRPr="00802EC0">
              <w:rPr>
                <w:lang w:val="fr-FR"/>
              </w:rPr>
              <w:t>161.9625-161.9875</w:t>
            </w:r>
          </w:p>
          <w:p w:rsidR="000F604E" w:rsidRPr="00802EC0" w:rsidRDefault="000F604E" w:rsidP="000F604E">
            <w:pPr>
              <w:pStyle w:val="TableTextS5"/>
              <w:rPr>
                <w:lang w:val="fr-FR"/>
              </w:rPr>
            </w:pPr>
            <w:r w:rsidRPr="00802EC0">
              <w:rPr>
                <w:lang w:val="fr-FR"/>
              </w:rPr>
              <w:t>MARITIME MOBILE</w:t>
            </w:r>
          </w:p>
          <w:p w:rsidR="000F604E" w:rsidRPr="00802EC0" w:rsidRDefault="000F604E" w:rsidP="000F604E">
            <w:pPr>
              <w:pStyle w:val="TableTextS5"/>
              <w:rPr>
                <w:lang w:val="fr-FR"/>
              </w:rPr>
            </w:pPr>
            <w:proofErr w:type="spellStart"/>
            <w:r w:rsidRPr="00802EC0">
              <w:rPr>
                <w:lang w:val="fr-FR"/>
              </w:rPr>
              <w:t>Aeronautical</w:t>
            </w:r>
            <w:proofErr w:type="spellEnd"/>
            <w:r w:rsidRPr="00802EC0">
              <w:rPr>
                <w:lang w:val="fr-FR"/>
              </w:rPr>
              <w:t xml:space="preserve"> mobile (OR) </w:t>
            </w:r>
            <w:r w:rsidRPr="00802EC0">
              <w:rPr>
                <w:rStyle w:val="Artdef"/>
                <w:rFonts w:eastAsia="MS Mincho"/>
                <w:lang w:val="fr-FR"/>
              </w:rPr>
              <w:t>5.228E</w:t>
            </w:r>
          </w:p>
          <w:p w:rsidR="000F604E" w:rsidRPr="00312A77" w:rsidRDefault="000F604E" w:rsidP="000F604E">
            <w:pPr>
              <w:pStyle w:val="TableTextS5"/>
            </w:pPr>
            <w:r w:rsidRPr="00312A77">
              <w:t>Mobile-satellite (Earth-to-space) 5.228F</w:t>
            </w:r>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r w:rsidRPr="00312A77">
              <w:t xml:space="preserve">  5.228A  5.228B</w:t>
            </w:r>
          </w:p>
        </w:tc>
        <w:tc>
          <w:tcPr>
            <w:tcW w:w="3103"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t>5.228C  5.228D</w:t>
            </w:r>
          </w:p>
        </w:tc>
        <w:tc>
          <w:tcPr>
            <w:tcW w:w="3104"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bl>
    <w:p w:rsidR="000F604E" w:rsidRPr="00312A77" w:rsidRDefault="000F604E" w:rsidP="000F604E"/>
    <w:p w:rsidR="000F604E" w:rsidRPr="00312A77" w:rsidRDefault="000F604E" w:rsidP="000F604E">
      <w:pPr>
        <w:pStyle w:val="Tabletitle"/>
      </w:pPr>
      <w:r w:rsidRPr="00312A77">
        <w:t>148-223 MHz (end)</w:t>
      </w:r>
    </w:p>
    <w:tbl>
      <w:tblPr>
        <w:tblpPr w:leftFromText="180" w:rightFromText="180" w:vertAnchor="text" w:tblpXSpec="center" w:tblpY="1"/>
        <w:tblOverlap w:val="never"/>
        <w:tblW w:w="0" w:type="auto"/>
        <w:tblLayout w:type="fixed"/>
        <w:tblCellMar>
          <w:left w:w="107" w:type="dxa"/>
          <w:right w:w="107" w:type="dxa"/>
        </w:tblCellMar>
        <w:tblLook w:val="04A0" w:firstRow="1" w:lastRow="0" w:firstColumn="1" w:lastColumn="0" w:noHBand="0" w:noVBand="1"/>
      </w:tblPr>
      <w:tblGrid>
        <w:gridCol w:w="3101"/>
        <w:gridCol w:w="3103"/>
        <w:gridCol w:w="3104"/>
      </w:tblGrid>
      <w:tr w:rsidR="000F604E" w:rsidRPr="00230E7E" w:rsidTr="000F604E">
        <w:trPr>
          <w:cantSplit/>
        </w:trPr>
        <w:tc>
          <w:tcPr>
            <w:tcW w:w="9308" w:type="dxa"/>
            <w:gridSpan w:val="3"/>
            <w:tcBorders>
              <w:top w:val="single" w:sz="4" w:space="0" w:color="auto"/>
              <w:left w:val="single" w:sz="4" w:space="0" w:color="auto"/>
              <w:right w:val="single" w:sz="4" w:space="0" w:color="auto"/>
            </w:tcBorders>
          </w:tcPr>
          <w:p w:rsidR="000F604E" w:rsidRPr="00312A77" w:rsidRDefault="000F604E" w:rsidP="000F604E">
            <w:pPr>
              <w:pStyle w:val="Tablehead"/>
            </w:pPr>
            <w:r w:rsidRPr="00312A77">
              <w:t>Allocation to services</w:t>
            </w:r>
          </w:p>
        </w:tc>
      </w:tr>
      <w:tr w:rsidR="000F604E" w:rsidRPr="00230E7E"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head"/>
            </w:pPr>
            <w:r w:rsidRPr="00312A77">
              <w:t>Region 1</w:t>
            </w:r>
          </w:p>
        </w:tc>
        <w:tc>
          <w:tcPr>
            <w:tcW w:w="3103" w:type="dxa"/>
            <w:tcBorders>
              <w:top w:val="single" w:sz="4" w:space="0" w:color="auto"/>
              <w:left w:val="single" w:sz="6" w:space="0" w:color="auto"/>
              <w:right w:val="single" w:sz="4" w:space="0" w:color="auto"/>
            </w:tcBorders>
          </w:tcPr>
          <w:p w:rsidR="000F604E" w:rsidRPr="00312A77" w:rsidRDefault="000F604E" w:rsidP="000F604E">
            <w:pPr>
              <w:pStyle w:val="Tablehead"/>
            </w:pPr>
            <w:r w:rsidRPr="00312A77">
              <w:t>Region 2</w:t>
            </w:r>
          </w:p>
        </w:tc>
        <w:tc>
          <w:tcPr>
            <w:tcW w:w="3104" w:type="dxa"/>
            <w:tcBorders>
              <w:top w:val="single" w:sz="4" w:space="0" w:color="auto"/>
              <w:left w:val="single" w:sz="6" w:space="0" w:color="auto"/>
              <w:right w:val="single" w:sz="4" w:space="0" w:color="auto"/>
            </w:tcBorders>
          </w:tcPr>
          <w:p w:rsidR="000F604E" w:rsidRPr="00312A77" w:rsidRDefault="000F604E" w:rsidP="000F604E">
            <w:pPr>
              <w:pStyle w:val="Tablehead"/>
            </w:pPr>
            <w:r w:rsidRPr="00312A77">
              <w:t>Region 3</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pPr>
            <w:r w:rsidRPr="00312A77">
              <w:t xml:space="preserve">161.9875-162.0125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ins w:id="468" w:author="RISSONE Christian" w:date="2013-12-18T11:06:00Z">
              <w:r w:rsidRPr="00312A77">
                <w:t>Mobile-satellite (</w:t>
              </w:r>
            </w:ins>
            <w:ins w:id="469" w:author="RISSONE Christian" w:date="2013-12-18T11:45:00Z">
              <w:r w:rsidRPr="00312A77">
                <w:t>Earth-to-</w:t>
              </w:r>
            </w:ins>
            <w:ins w:id="470" w:author="RISSONE Christian" w:date="2013-12-18T11:22:00Z">
              <w:r w:rsidRPr="00312A77">
                <w:t>space</w:t>
              </w:r>
            </w:ins>
            <w:ins w:id="471" w:author="RISSONE Christian" w:date="2013-12-18T11:06:00Z">
              <w:r w:rsidRPr="00312A77">
                <w:t>)</w:t>
              </w:r>
            </w:ins>
          </w:p>
        </w:tc>
        <w:tc>
          <w:tcPr>
            <w:tcW w:w="6207" w:type="dxa"/>
            <w:gridSpan w:val="2"/>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t>161.9875-162.0125</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w:t>
            </w:r>
          </w:p>
          <w:p w:rsidR="000F604E" w:rsidRPr="00312A77" w:rsidRDefault="000F604E" w:rsidP="000F604E">
            <w:pPr>
              <w:pStyle w:val="TableTextS5"/>
            </w:pPr>
            <w:ins w:id="472" w:author="RISSONE Christian" w:date="2013-12-18T11:06:00Z">
              <w:r w:rsidRPr="00312A77">
                <w:t>Mobile-satellite (</w:t>
              </w:r>
            </w:ins>
            <w:ins w:id="473" w:author="RISSONE Christian" w:date="2013-12-18T11:45:00Z">
              <w:r w:rsidRPr="00312A77">
                <w:t>Earth-to-</w:t>
              </w:r>
            </w:ins>
            <w:ins w:id="474" w:author="RISSONE Christian" w:date="2013-12-18T11:22:00Z">
              <w:r w:rsidRPr="00312A77">
                <w:t>space</w:t>
              </w:r>
            </w:ins>
            <w:ins w:id="475" w:author="RISSONE Christian" w:date="2013-12-18T11:06:00Z">
              <w:r w:rsidRPr="00312A77">
                <w:t>)</w:t>
              </w:r>
            </w:ins>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r w:rsidRPr="00312A77">
              <w:t xml:space="preserve">  </w:t>
            </w:r>
            <w:r w:rsidRPr="00312A77">
              <w:rPr>
                <w:rStyle w:val="Artref"/>
              </w:rPr>
              <w:t>5.229</w:t>
            </w:r>
          </w:p>
        </w:tc>
        <w:tc>
          <w:tcPr>
            <w:tcW w:w="6207" w:type="dxa"/>
            <w:gridSpan w:val="2"/>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t>5.226</w:t>
            </w:r>
          </w:p>
        </w:tc>
      </w:tr>
      <w:tr w:rsidR="000F604E" w:rsidRPr="00C33628" w:rsidTr="000F604E">
        <w:trPr>
          <w:cantSplit/>
        </w:trPr>
        <w:tc>
          <w:tcPr>
            <w:tcW w:w="3101" w:type="dxa"/>
            <w:tcBorders>
              <w:top w:val="single" w:sz="4" w:space="0" w:color="auto"/>
              <w:left w:val="single" w:sz="4" w:space="0" w:color="auto"/>
              <w:right w:val="single" w:sz="6" w:space="0" w:color="auto"/>
            </w:tcBorders>
          </w:tcPr>
          <w:p w:rsidR="000F604E" w:rsidRPr="00312A77" w:rsidRDefault="000F604E" w:rsidP="000F604E">
            <w:pPr>
              <w:pStyle w:val="TableTextS5"/>
              <w:rPr>
                <w:rStyle w:val="Tablefreq"/>
              </w:rPr>
            </w:pPr>
            <w:r w:rsidRPr="00312A77">
              <w:t xml:space="preserve">162.0125-162.0375 </w:t>
            </w:r>
          </w:p>
          <w:p w:rsidR="000F604E" w:rsidRPr="00312A77" w:rsidRDefault="000F604E" w:rsidP="000F604E">
            <w:pPr>
              <w:pStyle w:val="TableTextS5"/>
            </w:pPr>
            <w:r w:rsidRPr="00312A77">
              <w:t>FIXED</w:t>
            </w:r>
          </w:p>
          <w:p w:rsidR="000F604E" w:rsidRPr="00312A77" w:rsidRDefault="000F604E" w:rsidP="000F604E">
            <w:pPr>
              <w:pStyle w:val="TableTextS5"/>
            </w:pPr>
            <w:r w:rsidRPr="00312A77">
              <w:t>MOBILE except aeronautical</w:t>
            </w:r>
            <w:r w:rsidRPr="00312A77">
              <w:br/>
              <w:t>mobile</w:t>
            </w:r>
          </w:p>
          <w:p w:rsidR="000F604E" w:rsidRPr="00312A77" w:rsidRDefault="000F604E" w:rsidP="000F604E">
            <w:pPr>
              <w:pStyle w:val="TableTextS5"/>
            </w:pPr>
            <w:r w:rsidRPr="00312A77">
              <w:t>Mobile-satellite (Earth-to-space) 5.228F</w:t>
            </w:r>
          </w:p>
        </w:tc>
        <w:tc>
          <w:tcPr>
            <w:tcW w:w="3103" w:type="dxa"/>
            <w:tcBorders>
              <w:top w:val="single" w:sz="4" w:space="0" w:color="auto"/>
              <w:left w:val="single" w:sz="6" w:space="0" w:color="auto"/>
              <w:right w:val="single" w:sz="4" w:space="0" w:color="auto"/>
            </w:tcBorders>
          </w:tcPr>
          <w:p w:rsidR="000F604E" w:rsidRPr="00312A77" w:rsidRDefault="000F604E" w:rsidP="000F604E">
            <w:pPr>
              <w:pStyle w:val="TableTextS5"/>
              <w:rPr>
                <w:rStyle w:val="Tablefreq"/>
              </w:rPr>
            </w:pPr>
            <w:r w:rsidRPr="00312A77">
              <w:t>162.0125-162.0375</w:t>
            </w:r>
          </w:p>
          <w:p w:rsidR="000F604E" w:rsidRPr="00312A77" w:rsidRDefault="000F604E" w:rsidP="000F604E">
            <w:pPr>
              <w:pStyle w:val="TableTextS5"/>
            </w:pPr>
            <w:r w:rsidRPr="00312A77">
              <w:t>AERONAUTICAL MOBILE (OR)</w:t>
            </w:r>
          </w:p>
          <w:p w:rsidR="000F604E" w:rsidRPr="00312A77" w:rsidRDefault="000F604E" w:rsidP="000F604E">
            <w:pPr>
              <w:pStyle w:val="TableTextS5"/>
            </w:pPr>
            <w:r w:rsidRPr="00312A77">
              <w:t>MARITIME MOBILE</w:t>
            </w:r>
          </w:p>
          <w:p w:rsidR="000F604E" w:rsidRPr="00312A77" w:rsidRDefault="000F604E" w:rsidP="000F604E">
            <w:pPr>
              <w:pStyle w:val="TableTextS5"/>
            </w:pPr>
            <w:r w:rsidRPr="00312A77">
              <w:t>MOBILE-SATELITE (Earth-to-space)</w:t>
            </w:r>
          </w:p>
        </w:tc>
        <w:tc>
          <w:tcPr>
            <w:tcW w:w="3104" w:type="dxa"/>
            <w:tcBorders>
              <w:top w:val="single" w:sz="4" w:space="0" w:color="auto"/>
              <w:left w:val="single" w:sz="6" w:space="0" w:color="auto"/>
              <w:right w:val="single" w:sz="4" w:space="0" w:color="auto"/>
            </w:tcBorders>
          </w:tcPr>
          <w:p w:rsidR="000F604E" w:rsidRPr="00802EC0" w:rsidRDefault="000F604E" w:rsidP="000F604E">
            <w:pPr>
              <w:pStyle w:val="TableTextS5"/>
              <w:rPr>
                <w:rStyle w:val="Tablefreq"/>
                <w:lang w:val="fr-FR"/>
              </w:rPr>
            </w:pPr>
            <w:r w:rsidRPr="00802EC0">
              <w:rPr>
                <w:lang w:val="fr-FR"/>
              </w:rPr>
              <w:t>162.0125-162.0375</w:t>
            </w:r>
          </w:p>
          <w:p w:rsidR="000F604E" w:rsidRPr="00802EC0" w:rsidRDefault="000F604E" w:rsidP="000F604E">
            <w:pPr>
              <w:pStyle w:val="TableTextS5"/>
              <w:rPr>
                <w:lang w:val="fr-FR"/>
              </w:rPr>
            </w:pPr>
            <w:r w:rsidRPr="00802EC0">
              <w:rPr>
                <w:lang w:val="fr-FR"/>
              </w:rPr>
              <w:t>MARITIME MOBILE</w:t>
            </w:r>
          </w:p>
          <w:p w:rsidR="000F604E" w:rsidRPr="00802EC0" w:rsidRDefault="000F604E" w:rsidP="000F604E">
            <w:pPr>
              <w:pStyle w:val="TableTextS5"/>
              <w:rPr>
                <w:lang w:val="fr-FR"/>
              </w:rPr>
            </w:pPr>
            <w:proofErr w:type="spellStart"/>
            <w:r w:rsidRPr="00802EC0">
              <w:rPr>
                <w:lang w:val="fr-FR"/>
              </w:rPr>
              <w:t>Aeronautical</w:t>
            </w:r>
            <w:proofErr w:type="spellEnd"/>
            <w:r w:rsidRPr="00802EC0">
              <w:rPr>
                <w:lang w:val="fr-FR"/>
              </w:rPr>
              <w:t xml:space="preserve"> mobile (OR) </w:t>
            </w:r>
            <w:r w:rsidRPr="00802EC0">
              <w:rPr>
                <w:rStyle w:val="Artdef"/>
                <w:rFonts w:eastAsia="MS Mincho"/>
                <w:lang w:val="fr-FR"/>
              </w:rPr>
              <w:t>5.228E</w:t>
            </w:r>
          </w:p>
          <w:p w:rsidR="000F604E" w:rsidRPr="00312A77" w:rsidRDefault="000F604E" w:rsidP="000F604E">
            <w:pPr>
              <w:pStyle w:val="TableTextS5"/>
            </w:pPr>
            <w:r w:rsidRPr="00312A77">
              <w:t>Mobile-satellite (Earth-to-space) 5.228F</w:t>
            </w:r>
          </w:p>
        </w:tc>
      </w:tr>
      <w:tr w:rsidR="000F604E" w:rsidRPr="00B75F9B" w:rsidTr="000F604E">
        <w:trPr>
          <w:cantSplit/>
        </w:trPr>
        <w:tc>
          <w:tcPr>
            <w:tcW w:w="3101" w:type="dxa"/>
            <w:tcBorders>
              <w:left w:val="single" w:sz="4" w:space="0" w:color="auto"/>
              <w:bottom w:val="single" w:sz="4" w:space="0" w:color="auto"/>
              <w:right w:val="single" w:sz="6" w:space="0" w:color="auto"/>
            </w:tcBorders>
          </w:tcPr>
          <w:p w:rsidR="000F604E" w:rsidRPr="00312A77" w:rsidRDefault="000F604E" w:rsidP="000F604E">
            <w:pPr>
              <w:pStyle w:val="TableTextS5"/>
              <w:rPr>
                <w:rStyle w:val="Tablefreq"/>
              </w:rPr>
            </w:pPr>
            <w:r w:rsidRPr="00312A77">
              <w:rPr>
                <w:rStyle w:val="Artref"/>
              </w:rPr>
              <w:t>5.226</w:t>
            </w:r>
            <w:r w:rsidRPr="00312A77">
              <w:t xml:space="preserve">  5.228A  </w:t>
            </w:r>
            <w:r w:rsidRPr="00312A77">
              <w:br/>
              <w:t xml:space="preserve">5.228B  </w:t>
            </w:r>
            <w:r w:rsidRPr="00312A77">
              <w:rPr>
                <w:rStyle w:val="Artref"/>
              </w:rPr>
              <w:t>5.229</w:t>
            </w:r>
          </w:p>
        </w:tc>
        <w:tc>
          <w:tcPr>
            <w:tcW w:w="3103"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br/>
              <w:t>5.228C  5.228D</w:t>
            </w:r>
          </w:p>
        </w:tc>
        <w:tc>
          <w:tcPr>
            <w:tcW w:w="3104" w:type="dxa"/>
            <w:tcBorders>
              <w:left w:val="single" w:sz="6" w:space="0" w:color="auto"/>
              <w:bottom w:val="single" w:sz="4" w:space="0" w:color="auto"/>
              <w:right w:val="single" w:sz="4" w:space="0" w:color="auto"/>
            </w:tcBorders>
          </w:tcPr>
          <w:p w:rsidR="000F604E" w:rsidRPr="00312A77" w:rsidRDefault="000F604E" w:rsidP="000F604E">
            <w:pPr>
              <w:pStyle w:val="TableTextS5"/>
              <w:rPr>
                <w:rStyle w:val="Tablefreq"/>
              </w:rPr>
            </w:pPr>
            <w:r w:rsidRPr="00312A77">
              <w:rPr>
                <w:rStyle w:val="Artref"/>
              </w:rPr>
              <w:br/>
              <w:t>5.226</w:t>
            </w:r>
          </w:p>
        </w:tc>
      </w:tr>
      <w:tr w:rsidR="000F604E" w:rsidRPr="00B75F9B" w:rsidTr="000F604E">
        <w:trPr>
          <w:cantSplit/>
        </w:trPr>
        <w:tc>
          <w:tcPr>
            <w:tcW w:w="9308" w:type="dxa"/>
            <w:gridSpan w:val="3"/>
            <w:tcBorders>
              <w:top w:val="single" w:sz="4" w:space="0" w:color="auto"/>
              <w:left w:val="single" w:sz="4" w:space="0" w:color="auto"/>
              <w:bottom w:val="single" w:sz="4" w:space="0" w:color="auto"/>
              <w:right w:val="single" w:sz="4" w:space="0" w:color="auto"/>
            </w:tcBorders>
          </w:tcPr>
          <w:p w:rsidR="000F604E" w:rsidRPr="00312A77" w:rsidRDefault="000F604E" w:rsidP="000F604E">
            <w:pPr>
              <w:pStyle w:val="TableTextS5"/>
              <w:rPr>
                <w:rStyle w:val="Artref"/>
              </w:rPr>
            </w:pPr>
            <w:r w:rsidRPr="00312A77">
              <w:rPr>
                <w:rStyle w:val="Artref"/>
              </w:rPr>
              <w:t>…/…</w:t>
            </w:r>
          </w:p>
        </w:tc>
      </w:tr>
    </w:tbl>
    <w:p w:rsidR="000F604E" w:rsidRPr="00312A77" w:rsidRDefault="000F604E" w:rsidP="000F604E"/>
    <w:p w:rsidR="000F604E" w:rsidRPr="00312A77" w:rsidRDefault="000F604E" w:rsidP="000F604E">
      <w:pPr>
        <w:pStyle w:val="Reasons"/>
      </w:pPr>
      <w:r w:rsidRPr="00312A77">
        <w:rPr>
          <w:rStyle w:val="ECCHLbold"/>
        </w:rPr>
        <w:t>Reasons</w:t>
      </w:r>
      <w:r w:rsidRPr="00312A77">
        <w:t xml:space="preserve">: The above modifications of Article 5 identify a MSS allocation uplink and downlink for the VHF Data Exchange System which is described in the Recommendation ITU-R M.[VDES] </w:t>
      </w:r>
    </w:p>
    <w:p w:rsidR="000F604E" w:rsidRPr="00312A77" w:rsidRDefault="000F604E" w:rsidP="000F604E">
      <w:pPr>
        <w:pStyle w:val="Proposal"/>
        <w:rPr>
          <w:lang w:val="da-DK"/>
        </w:rPr>
      </w:pPr>
      <w:r w:rsidRPr="00312A77">
        <w:rPr>
          <w:lang w:val="da-DK"/>
        </w:rPr>
        <w:t xml:space="preserve">MOD </w:t>
      </w:r>
      <w:r w:rsidRPr="00312A77">
        <w:rPr>
          <w:lang w:val="da-DK"/>
        </w:rPr>
        <w:tab/>
      </w:r>
    </w:p>
    <w:p w:rsidR="000F604E" w:rsidRPr="00312A77" w:rsidRDefault="000F604E" w:rsidP="000F604E">
      <w:pPr>
        <w:pStyle w:val="AppendixNo"/>
        <w:rPr>
          <w:lang w:val="da-DK"/>
        </w:rPr>
      </w:pPr>
      <w:bookmarkStart w:id="476" w:name="_Toc328648894"/>
      <w:r w:rsidRPr="00312A77">
        <w:rPr>
          <w:lang w:val="da-DK"/>
        </w:rPr>
        <w:t>APPENDIX 5 (Rev.WRC</w:t>
      </w:r>
      <w:r w:rsidRPr="00312A77">
        <w:rPr>
          <w:lang w:val="da-DK"/>
        </w:rPr>
        <w:noBreakHyphen/>
        <w:t>1</w:t>
      </w:r>
      <w:del w:id="477" w:author="RISSONE Christian" w:date="2013-12-18T15:41:00Z">
        <w:r w:rsidRPr="00312A77" w:rsidDel="005F6A56">
          <w:rPr>
            <w:lang w:val="da-DK"/>
          </w:rPr>
          <w:delText>2</w:delText>
        </w:r>
      </w:del>
      <w:ins w:id="478" w:author="RISSONE Christian" w:date="2013-12-18T15:42:00Z">
        <w:r w:rsidRPr="00312A77">
          <w:rPr>
            <w:lang w:val="da-DK"/>
          </w:rPr>
          <w:t>5</w:t>
        </w:r>
      </w:ins>
      <w:r w:rsidRPr="00312A77">
        <w:rPr>
          <w:lang w:val="da-DK"/>
        </w:rPr>
        <w:t>)</w:t>
      </w:r>
      <w:bookmarkEnd w:id="476"/>
    </w:p>
    <w:p w:rsidR="000F604E" w:rsidRPr="00312A77" w:rsidRDefault="000F604E" w:rsidP="000F604E">
      <w:pPr>
        <w:pStyle w:val="Appendixtitle"/>
      </w:pPr>
      <w:bookmarkStart w:id="479" w:name="_Toc328648895"/>
      <w:r w:rsidRPr="00312A77">
        <w:t>Identification of administrations with which coordination is to be effected or</w:t>
      </w:r>
      <w:r w:rsidRPr="00312A77">
        <w:br/>
        <w:t>agreement sought under the provisions of Article 9</w:t>
      </w:r>
      <w:bookmarkEnd w:id="479"/>
    </w:p>
    <w:p w:rsidR="000F604E" w:rsidRPr="00312A77" w:rsidRDefault="000F604E" w:rsidP="000F604E">
      <w:pPr>
        <w:pStyle w:val="AnnexNo"/>
      </w:pPr>
      <w:bookmarkStart w:id="480" w:name="_Toc328648896"/>
      <w:r w:rsidRPr="00312A77">
        <w:t>ANNEX 1</w:t>
      </w:r>
      <w:bookmarkEnd w:id="480"/>
    </w:p>
    <w:p w:rsidR="000F604E" w:rsidRPr="00312A77" w:rsidRDefault="000F604E" w:rsidP="000F604E">
      <w:pPr>
        <w:pStyle w:val="Annextitle"/>
      </w:pPr>
      <w:bookmarkStart w:id="481" w:name="_Toc328648551"/>
      <w:r w:rsidRPr="00312A77">
        <w:t>1</w:t>
      </w:r>
      <w:r w:rsidRPr="00312A77">
        <w:tab/>
        <w:t>Coordination thresholds for sharing between MSS (space-to-Earth) and terrestrial services in the same frequency bands and between non</w:t>
      </w:r>
      <w:r w:rsidRPr="00312A77">
        <w:noBreakHyphen/>
        <w:t>GSO MSS feeder links (space-to-Earth) and terrestrial services</w:t>
      </w:r>
      <w:ins w:id="482" w:author="RISSONE Christian" w:date="2014-04-02T11:27:00Z">
        <w:r w:rsidR="00F14596">
          <w:t xml:space="preserve"> </w:t>
        </w:r>
      </w:ins>
      <w:r w:rsidRPr="00312A77">
        <w:t>in the same frequency bands and between RDSS (space-to-Earth) and terrestrial services in the same frequency bands    (WRC-1</w:t>
      </w:r>
      <w:del w:id="483" w:author="RISSONE Christian" w:date="2013-12-18T15:44:00Z">
        <w:r w:rsidRPr="00312A77" w:rsidDel="005F6A56">
          <w:delText>2</w:delText>
        </w:r>
      </w:del>
      <w:ins w:id="484" w:author="RISSONE Christian" w:date="2013-12-18T15:44:00Z">
        <w:r w:rsidRPr="00312A77">
          <w:t>5</w:t>
        </w:r>
      </w:ins>
      <w:r w:rsidRPr="00312A77">
        <w:t>)</w:t>
      </w:r>
      <w:bookmarkEnd w:id="481"/>
    </w:p>
    <w:p w:rsidR="000F604E" w:rsidRPr="00312A77" w:rsidRDefault="000F604E" w:rsidP="000F604E">
      <w:pPr>
        <w:pStyle w:val="Heading2"/>
      </w:pPr>
      <w:bookmarkStart w:id="485" w:name="_Toc328648552"/>
      <w:r w:rsidRPr="00312A77">
        <w:t>1.1</w:t>
      </w:r>
      <w:r w:rsidRPr="00312A77">
        <w:tab/>
        <w:t>Below 1 GHz</w:t>
      </w:r>
      <w:r w:rsidRPr="00312A77">
        <w:rPr>
          <w:rStyle w:val="FootnoteReference"/>
        </w:rPr>
        <w:footnoteReference w:customMarkFollows="1" w:id="5"/>
        <w:t>*</w:t>
      </w:r>
      <w:bookmarkEnd w:id="485"/>
    </w:p>
    <w:p w:rsidR="000F604E" w:rsidRPr="00312A77" w:rsidRDefault="000F604E" w:rsidP="000F604E">
      <w:pPr>
        <w:pStyle w:val="TableTextS5"/>
      </w:pPr>
      <w:r w:rsidRPr="00312A77">
        <w:t>1.1.1</w:t>
      </w:r>
      <w:r w:rsidRPr="00312A77">
        <w:tab/>
        <w:t>In the bands 137-138 MHz</w:t>
      </w:r>
      <w:ins w:id="486" w:author="RISSONE Christian" w:date="2013-12-18T15:48:00Z">
        <w:r w:rsidRPr="00F14596">
          <w:rPr>
            <w:b/>
          </w:rPr>
          <w:t xml:space="preserve">, </w:t>
        </w:r>
        <w:r w:rsidRPr="00F14596">
          <w:rPr>
            <w:rStyle w:val="Tablefreq"/>
            <w:b w:val="0"/>
          </w:rPr>
          <w:t>161.7875-161.9375</w:t>
        </w:r>
      </w:ins>
      <w:ins w:id="487" w:author="RISSONE Christian" w:date="2013-12-18T15:49:00Z">
        <w:r w:rsidRPr="00F14596">
          <w:rPr>
            <w:rStyle w:val="Tablefreq"/>
            <w:b w:val="0"/>
          </w:rPr>
          <w:t xml:space="preserve"> MHz</w:t>
        </w:r>
      </w:ins>
      <w:ins w:id="488" w:author="RISSONE Christian" w:date="2014-04-02T11:25:00Z">
        <w:r w:rsidR="00F14596">
          <w:rPr>
            <w:rStyle w:val="FootnoteReference"/>
          </w:rPr>
          <w:footnoteReference w:id="6"/>
        </w:r>
      </w:ins>
      <w:r w:rsidRPr="00312A77">
        <w:t xml:space="preserve"> and 400.15-401 MHz, coordination of a space station of the MSS (space-to-Earth) with respect to terrestrial services (except aeronautical mobile (OR) service networks </w:t>
      </w:r>
      <w:r w:rsidRPr="00312A77">
        <w:lastRenderedPageBreak/>
        <w:t xml:space="preserve">operated by the administrations listed in Nos. </w:t>
      </w:r>
      <w:r w:rsidRPr="00312A77">
        <w:rPr>
          <w:rStyle w:val="Artref"/>
        </w:rPr>
        <w:t>5.204</w:t>
      </w:r>
      <w:r w:rsidRPr="00312A77">
        <w:t xml:space="preserve"> and </w:t>
      </w:r>
      <w:r w:rsidRPr="00312A77">
        <w:rPr>
          <w:rStyle w:val="Artref"/>
        </w:rPr>
        <w:t>5.206</w:t>
      </w:r>
      <w:r w:rsidRPr="00312A77">
        <w:t xml:space="preserve"> as of 1 November 1996) is required only if the </w:t>
      </w:r>
      <w:proofErr w:type="spellStart"/>
      <w:r w:rsidRPr="00312A77">
        <w:t>pfd</w:t>
      </w:r>
      <w:proofErr w:type="spellEnd"/>
      <w:r w:rsidRPr="00312A77">
        <w:t xml:space="preserve"> produced by this space station exceeds −125 </w:t>
      </w:r>
      <w:proofErr w:type="gramStart"/>
      <w:r w:rsidRPr="00312A77">
        <w:t>dB(</w:t>
      </w:r>
      <w:proofErr w:type="gramEnd"/>
      <w:r w:rsidRPr="00312A77">
        <w:t>W/(m2 . 4 kHz)) at the Earth’s surface.</w:t>
      </w:r>
    </w:p>
    <w:p w:rsidR="000F604E" w:rsidRPr="00312A77" w:rsidRDefault="000F604E" w:rsidP="000F604E"/>
    <w:p w:rsidR="000F604E" w:rsidRPr="00312A77" w:rsidRDefault="000F604E" w:rsidP="000F604E">
      <w:pPr>
        <w:pStyle w:val="Reasons"/>
      </w:pPr>
      <w:r w:rsidRPr="00312A77">
        <w:rPr>
          <w:rStyle w:val="ECCHLbold"/>
        </w:rPr>
        <w:t>Reasons</w:t>
      </w:r>
      <w:r w:rsidRPr="00312A77">
        <w:t xml:space="preserve">: </w:t>
      </w:r>
      <w:r w:rsidR="009D5401">
        <w:t xml:space="preserve">It is </w:t>
      </w:r>
      <w:r w:rsidRPr="00312A77">
        <w:t>propose</w:t>
      </w:r>
      <w:r w:rsidR="009D5401">
        <w:t>d</w:t>
      </w:r>
      <w:r w:rsidRPr="00312A77">
        <w:t xml:space="preserve"> to extend the coordination threshold defined in Annex 1 of Appendix 5 for the VDES using the frequency band 161.7875-161.9375 MHz</w:t>
      </w:r>
    </w:p>
    <w:p w:rsidR="000F604E" w:rsidRPr="00312A77" w:rsidRDefault="000F604E" w:rsidP="000F604E">
      <w:pPr>
        <w:pStyle w:val="Proposal"/>
        <w:rPr>
          <w:lang w:val="da-DK"/>
        </w:rPr>
      </w:pPr>
      <w:r w:rsidRPr="00312A77">
        <w:rPr>
          <w:lang w:val="da-DK"/>
        </w:rPr>
        <w:t xml:space="preserve">MOD </w:t>
      </w:r>
      <w:r w:rsidRPr="00312A77">
        <w:rPr>
          <w:lang w:val="da-DK"/>
        </w:rPr>
        <w:tab/>
      </w:r>
    </w:p>
    <w:p w:rsidR="000F604E" w:rsidRPr="00312A77" w:rsidRDefault="000F604E" w:rsidP="000F604E">
      <w:pPr>
        <w:rPr>
          <w:lang w:val="da-DK"/>
        </w:rPr>
      </w:pPr>
    </w:p>
    <w:p w:rsidR="000F604E" w:rsidRPr="00312A77" w:rsidRDefault="000F604E" w:rsidP="000F604E">
      <w:pPr>
        <w:pStyle w:val="AppendixNo"/>
        <w:rPr>
          <w:lang w:val="da-DK"/>
        </w:rPr>
      </w:pPr>
      <w:bookmarkStart w:id="499" w:name="_Toc328648943"/>
      <w:r w:rsidRPr="00312A77">
        <w:rPr>
          <w:lang w:val="da-DK"/>
        </w:rPr>
        <w:t>APPENDIX 18 (Rev.WRC</w:t>
      </w:r>
      <w:r w:rsidRPr="00312A77">
        <w:rPr>
          <w:lang w:val="da-DK"/>
        </w:rPr>
        <w:noBreakHyphen/>
      </w:r>
      <w:del w:id="500" w:author="RISSONE Christian" w:date="2013-12-18T16:05:00Z">
        <w:r w:rsidRPr="00312A77" w:rsidDel="00D52760">
          <w:rPr>
            <w:lang w:val="da-DK"/>
          </w:rPr>
          <w:delText>12</w:delText>
        </w:r>
      </w:del>
      <w:ins w:id="501" w:author="RISSONE Christian" w:date="2013-12-18T16:05:00Z">
        <w:r w:rsidRPr="00312A77">
          <w:rPr>
            <w:lang w:val="da-DK"/>
          </w:rPr>
          <w:t>15</w:t>
        </w:r>
      </w:ins>
      <w:r w:rsidRPr="00312A77">
        <w:rPr>
          <w:lang w:val="da-DK"/>
        </w:rPr>
        <w:t>)</w:t>
      </w:r>
      <w:bookmarkEnd w:id="499"/>
    </w:p>
    <w:p w:rsidR="000F604E" w:rsidRPr="00312A77" w:rsidRDefault="000F604E" w:rsidP="000F604E">
      <w:pPr>
        <w:pStyle w:val="Appendixtitle"/>
      </w:pPr>
      <w:bookmarkStart w:id="502" w:name="_Toc328648944"/>
      <w:r w:rsidRPr="00312A77">
        <w:t>Table of transmitting frequencies in the</w:t>
      </w:r>
      <w:r w:rsidRPr="00312A77">
        <w:br/>
        <w:t>VHF maritime mobile band</w:t>
      </w:r>
      <w:bookmarkEnd w:id="502"/>
    </w:p>
    <w:p w:rsidR="000F604E" w:rsidRPr="00312A77" w:rsidRDefault="000F604E" w:rsidP="000F604E">
      <w:pPr>
        <w:pStyle w:val="Appendixref"/>
      </w:pPr>
      <w:r w:rsidRPr="00312A77">
        <w:t>(See Article </w:t>
      </w:r>
      <w:r w:rsidRPr="00312A77">
        <w:rPr>
          <w:rStyle w:val="Artdef"/>
        </w:rPr>
        <w:t>52</w:t>
      </w:r>
      <w:r w:rsidRPr="00312A77">
        <w:t>)</w:t>
      </w:r>
    </w:p>
    <w:p w:rsidR="000F604E" w:rsidRPr="00312A77" w:rsidRDefault="000F604E" w:rsidP="000F604E">
      <w:pPr>
        <w:pStyle w:val="Note"/>
      </w:pPr>
      <w:r w:rsidRPr="00312A77">
        <w:t>NOTE A – For assistance in understanding the Table, see Notes a) to z) below.    (WRC</w:t>
      </w:r>
      <w:r w:rsidRPr="00312A77">
        <w:noBreakHyphen/>
        <w:t>12)</w:t>
      </w:r>
    </w:p>
    <w:p w:rsidR="000F604E" w:rsidRPr="00312A77" w:rsidRDefault="000F604E" w:rsidP="000F604E">
      <w:pPr>
        <w:pStyle w:val="Note"/>
      </w:pPr>
      <w:r w:rsidRPr="00312A77">
        <w:t>NOTE B – The Table below defines the channel numbering for maritime VHF communications based on 25 kHz channel spacing and use of several duplex channels. The channel numbering and the conversion of two-frequency channels for single-frequency operation shall be in accordance with Recommendation ITU</w:t>
      </w:r>
      <w:r w:rsidRPr="00312A77">
        <w:noBreakHyphen/>
        <w:t>R M.1084</w:t>
      </w:r>
      <w:r w:rsidRPr="00312A77">
        <w:noBreakHyphen/>
        <w:t>4 Annex 4, Tables 1 and 3. The Table below also describes the harmonized channels where the digital technologies defined in the most recent version of Recommendation ITU</w:t>
      </w:r>
      <w:r w:rsidRPr="00312A77">
        <w:noBreakHyphen/>
        <w:t>R M.1842 could be deployed.    (WRC</w:t>
      </w:r>
      <w:r w:rsidRPr="00312A77">
        <w:noBreakHyphen/>
        <w:t>12)</w:t>
      </w:r>
    </w:p>
    <w:p w:rsidR="000F604E" w:rsidRPr="00312A77" w:rsidRDefault="000F604E" w:rsidP="000F604E">
      <w:pPr>
        <w:pStyle w:val="Proposal"/>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219"/>
      </w:tblGrid>
      <w:tr w:rsidR="000F604E" w:rsidRPr="004046E7" w:rsidTr="000F604E">
        <w:trPr>
          <w:cantSplit/>
          <w:tblHeader/>
        </w:trPr>
        <w:tc>
          <w:tcPr>
            <w:tcW w:w="1134" w:type="dxa"/>
            <w:vMerge w:val="restart"/>
            <w:vAlign w:val="center"/>
          </w:tcPr>
          <w:p w:rsidR="000F604E" w:rsidRPr="00312A77" w:rsidRDefault="000F604E" w:rsidP="000F604E">
            <w:pPr>
              <w:pStyle w:val="Tablehead"/>
            </w:pPr>
            <w:r w:rsidRPr="00312A77">
              <w:t>Channel</w:t>
            </w:r>
            <w:r w:rsidRPr="00312A77">
              <w:br/>
              <w:t>designator</w:t>
            </w:r>
          </w:p>
        </w:tc>
        <w:tc>
          <w:tcPr>
            <w:tcW w:w="1049" w:type="dxa"/>
            <w:vMerge w:val="restart"/>
            <w:vAlign w:val="center"/>
          </w:tcPr>
          <w:p w:rsidR="000F604E" w:rsidRPr="00312A77" w:rsidRDefault="000F604E" w:rsidP="000F604E">
            <w:pPr>
              <w:pStyle w:val="Tablehead"/>
            </w:pPr>
            <w:r w:rsidRPr="00312A77">
              <w:t>Notes</w:t>
            </w:r>
          </w:p>
        </w:tc>
        <w:tc>
          <w:tcPr>
            <w:tcW w:w="2495" w:type="dxa"/>
            <w:gridSpan w:val="2"/>
            <w:vAlign w:val="center"/>
          </w:tcPr>
          <w:p w:rsidR="000F604E" w:rsidRPr="00312A77" w:rsidRDefault="000F604E" w:rsidP="000F604E">
            <w:pPr>
              <w:pStyle w:val="Tablehead"/>
            </w:pPr>
            <w:r w:rsidRPr="00312A77">
              <w:t>Transmitting</w:t>
            </w:r>
            <w:r w:rsidRPr="00312A77">
              <w:br/>
              <w:t xml:space="preserve">frequencies </w:t>
            </w:r>
            <w:r w:rsidRPr="00312A77">
              <w:br/>
              <w:t>(MHz)</w:t>
            </w:r>
          </w:p>
        </w:tc>
        <w:tc>
          <w:tcPr>
            <w:tcW w:w="1021" w:type="dxa"/>
            <w:vMerge w:val="restart"/>
            <w:vAlign w:val="center"/>
          </w:tcPr>
          <w:p w:rsidR="000F604E" w:rsidRPr="00312A77" w:rsidRDefault="000F604E" w:rsidP="000F604E">
            <w:pPr>
              <w:pStyle w:val="Tablehead"/>
            </w:pPr>
            <w:r w:rsidRPr="00312A77">
              <w:t>Inter-ship</w:t>
            </w:r>
          </w:p>
        </w:tc>
        <w:tc>
          <w:tcPr>
            <w:tcW w:w="2382" w:type="dxa"/>
            <w:gridSpan w:val="2"/>
            <w:vAlign w:val="center"/>
          </w:tcPr>
          <w:p w:rsidR="000F604E" w:rsidRPr="00312A77" w:rsidRDefault="000F604E" w:rsidP="000F604E">
            <w:pPr>
              <w:pStyle w:val="Tablehead"/>
            </w:pPr>
            <w:r w:rsidRPr="00312A77">
              <w:t xml:space="preserve">Port operations </w:t>
            </w:r>
            <w:r w:rsidRPr="00312A77">
              <w:br/>
              <w:t>and ship movement</w:t>
            </w:r>
          </w:p>
        </w:tc>
        <w:tc>
          <w:tcPr>
            <w:tcW w:w="1219" w:type="dxa"/>
            <w:vMerge w:val="restart"/>
            <w:vAlign w:val="center"/>
          </w:tcPr>
          <w:p w:rsidR="000F604E" w:rsidRPr="00312A77" w:rsidRDefault="000F604E" w:rsidP="000F604E">
            <w:pPr>
              <w:pStyle w:val="Tablehead"/>
            </w:pPr>
            <w:r w:rsidRPr="00312A77">
              <w:t>Public</w:t>
            </w:r>
            <w:r w:rsidRPr="00312A77">
              <w:br/>
            </w:r>
            <w:proofErr w:type="spellStart"/>
            <w:r w:rsidRPr="00312A77">
              <w:t>corres-pondence</w:t>
            </w:r>
            <w:proofErr w:type="spellEnd"/>
          </w:p>
        </w:tc>
      </w:tr>
      <w:tr w:rsidR="000F604E" w:rsidRPr="004046E7" w:rsidTr="000F604E">
        <w:trPr>
          <w:cantSplit/>
          <w:tblHeader/>
        </w:trPr>
        <w:tc>
          <w:tcPr>
            <w:tcW w:w="1134" w:type="dxa"/>
            <w:vMerge/>
            <w:vAlign w:val="center"/>
          </w:tcPr>
          <w:p w:rsidR="000F604E" w:rsidRPr="00312A77" w:rsidRDefault="000F604E" w:rsidP="000F604E">
            <w:pPr>
              <w:pStyle w:val="Tablehead"/>
            </w:pPr>
          </w:p>
        </w:tc>
        <w:tc>
          <w:tcPr>
            <w:tcW w:w="1049" w:type="dxa"/>
            <w:vMerge/>
            <w:vAlign w:val="center"/>
          </w:tcPr>
          <w:p w:rsidR="000F604E" w:rsidRPr="00312A77" w:rsidRDefault="000F604E" w:rsidP="000F604E">
            <w:pPr>
              <w:pStyle w:val="Tablehead"/>
            </w:pPr>
          </w:p>
        </w:tc>
        <w:tc>
          <w:tcPr>
            <w:tcW w:w="1247" w:type="dxa"/>
            <w:vAlign w:val="center"/>
          </w:tcPr>
          <w:p w:rsidR="000F604E" w:rsidRPr="00312A77" w:rsidRDefault="000F604E" w:rsidP="000F604E">
            <w:pPr>
              <w:pStyle w:val="Tablehead"/>
            </w:pPr>
            <w:r w:rsidRPr="00312A77">
              <w:t>From ship stations</w:t>
            </w:r>
          </w:p>
        </w:tc>
        <w:tc>
          <w:tcPr>
            <w:tcW w:w="1248" w:type="dxa"/>
            <w:vAlign w:val="center"/>
          </w:tcPr>
          <w:p w:rsidR="000F604E" w:rsidRPr="00312A77" w:rsidRDefault="000F604E" w:rsidP="000F604E">
            <w:pPr>
              <w:pStyle w:val="Tablehead"/>
            </w:pPr>
            <w:r w:rsidRPr="00312A77">
              <w:t>From coast stations</w:t>
            </w:r>
          </w:p>
        </w:tc>
        <w:tc>
          <w:tcPr>
            <w:tcW w:w="1021" w:type="dxa"/>
            <w:vMerge/>
            <w:vAlign w:val="center"/>
          </w:tcPr>
          <w:p w:rsidR="000F604E" w:rsidRPr="00312A77" w:rsidRDefault="000F604E" w:rsidP="000F604E">
            <w:pPr>
              <w:pStyle w:val="Tablehead"/>
            </w:pPr>
          </w:p>
        </w:tc>
        <w:tc>
          <w:tcPr>
            <w:tcW w:w="1191" w:type="dxa"/>
            <w:vAlign w:val="center"/>
          </w:tcPr>
          <w:p w:rsidR="000F604E" w:rsidRPr="00312A77" w:rsidRDefault="000F604E" w:rsidP="000F604E">
            <w:pPr>
              <w:pStyle w:val="Tablehead"/>
            </w:pPr>
            <w:r w:rsidRPr="00312A77">
              <w:t>Single frequency</w:t>
            </w:r>
          </w:p>
        </w:tc>
        <w:tc>
          <w:tcPr>
            <w:tcW w:w="1191" w:type="dxa"/>
            <w:vAlign w:val="center"/>
          </w:tcPr>
          <w:p w:rsidR="000F604E" w:rsidRPr="00312A77" w:rsidRDefault="000F604E" w:rsidP="000F604E">
            <w:pPr>
              <w:pStyle w:val="Tablehead"/>
            </w:pPr>
            <w:r w:rsidRPr="00312A77">
              <w:t>Two frequency</w:t>
            </w:r>
          </w:p>
        </w:tc>
        <w:tc>
          <w:tcPr>
            <w:tcW w:w="1219" w:type="dxa"/>
            <w:vMerge/>
            <w:vAlign w:val="center"/>
          </w:tcPr>
          <w:p w:rsidR="000F604E" w:rsidRPr="00312A77" w:rsidRDefault="000F604E" w:rsidP="000F604E">
            <w:pPr>
              <w:pStyle w:val="Tablehead"/>
            </w:pPr>
          </w:p>
        </w:tc>
      </w:tr>
      <w:tr w:rsidR="000F604E" w:rsidRPr="004046E7" w:rsidTr="000F604E">
        <w:trPr>
          <w:cantSplit/>
        </w:trPr>
        <w:tc>
          <w:tcPr>
            <w:tcW w:w="1134" w:type="dxa"/>
          </w:tcPr>
          <w:p w:rsidR="000F604E" w:rsidRPr="00312A77" w:rsidRDefault="000F604E" w:rsidP="000F604E">
            <w:pPr>
              <w:pStyle w:val="Tabletext"/>
            </w:pPr>
            <w:r w:rsidRPr="00312A77">
              <w:t>60</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156.025</w:t>
            </w:r>
          </w:p>
        </w:tc>
        <w:tc>
          <w:tcPr>
            <w:tcW w:w="1248" w:type="dxa"/>
            <w:vAlign w:val="center"/>
          </w:tcPr>
          <w:p w:rsidR="000F604E" w:rsidRPr="00312A77" w:rsidRDefault="000F604E" w:rsidP="000F604E">
            <w:pPr>
              <w:pStyle w:val="Tabletext"/>
            </w:pPr>
            <w:r w:rsidRPr="00312A77">
              <w:t>160.625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01</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156.050</w:t>
            </w:r>
          </w:p>
        </w:tc>
        <w:tc>
          <w:tcPr>
            <w:tcW w:w="1248" w:type="dxa"/>
            <w:vAlign w:val="center"/>
          </w:tcPr>
          <w:p w:rsidR="000F604E" w:rsidRPr="00312A77" w:rsidRDefault="000F604E" w:rsidP="000F604E">
            <w:pPr>
              <w:pStyle w:val="Tabletext"/>
            </w:pPr>
            <w:r w:rsidRPr="00312A77">
              <w:t>160.650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61</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156.075</w:t>
            </w:r>
          </w:p>
        </w:tc>
        <w:tc>
          <w:tcPr>
            <w:tcW w:w="1248" w:type="dxa"/>
            <w:vAlign w:val="center"/>
          </w:tcPr>
          <w:p w:rsidR="000F604E" w:rsidRPr="00312A77" w:rsidRDefault="000F604E" w:rsidP="000F604E">
            <w:pPr>
              <w:pStyle w:val="Tabletext"/>
            </w:pPr>
            <w:r w:rsidRPr="00312A77">
              <w:t>160.675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02</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156.100</w:t>
            </w:r>
          </w:p>
        </w:tc>
        <w:tc>
          <w:tcPr>
            <w:tcW w:w="1248" w:type="dxa"/>
            <w:vAlign w:val="center"/>
          </w:tcPr>
          <w:p w:rsidR="000F604E" w:rsidRPr="00312A77" w:rsidRDefault="000F604E" w:rsidP="000F604E">
            <w:pPr>
              <w:pStyle w:val="Tabletext"/>
            </w:pPr>
            <w:r w:rsidRPr="00312A77">
              <w:t>160.700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62</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156.125</w:t>
            </w:r>
          </w:p>
        </w:tc>
        <w:tc>
          <w:tcPr>
            <w:tcW w:w="1248" w:type="dxa"/>
            <w:vAlign w:val="center"/>
          </w:tcPr>
          <w:p w:rsidR="000F604E" w:rsidRPr="00312A77" w:rsidRDefault="000F604E" w:rsidP="000F604E">
            <w:pPr>
              <w:pStyle w:val="Tabletext"/>
            </w:pPr>
            <w:r w:rsidRPr="00312A77">
              <w:t>160.725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03</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156.150</w:t>
            </w:r>
          </w:p>
        </w:tc>
        <w:tc>
          <w:tcPr>
            <w:tcW w:w="1248" w:type="dxa"/>
            <w:vAlign w:val="center"/>
          </w:tcPr>
          <w:p w:rsidR="000F604E" w:rsidRPr="00312A77" w:rsidRDefault="000F604E" w:rsidP="000F604E">
            <w:pPr>
              <w:pStyle w:val="Tabletext"/>
            </w:pPr>
            <w:r w:rsidRPr="00312A77">
              <w:t>160.750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63</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156.175</w:t>
            </w:r>
          </w:p>
        </w:tc>
        <w:tc>
          <w:tcPr>
            <w:tcW w:w="1248" w:type="dxa"/>
            <w:vAlign w:val="center"/>
          </w:tcPr>
          <w:p w:rsidR="000F604E" w:rsidRPr="00312A77" w:rsidRDefault="000F604E" w:rsidP="000F604E">
            <w:pPr>
              <w:pStyle w:val="Tabletext"/>
            </w:pPr>
            <w:r w:rsidRPr="00312A77">
              <w:t>160.775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04</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156.200</w:t>
            </w:r>
          </w:p>
        </w:tc>
        <w:tc>
          <w:tcPr>
            <w:tcW w:w="1248" w:type="dxa"/>
            <w:vAlign w:val="center"/>
          </w:tcPr>
          <w:p w:rsidR="000F604E" w:rsidRPr="00312A77" w:rsidRDefault="000F604E" w:rsidP="000F604E">
            <w:pPr>
              <w:pStyle w:val="Tabletext"/>
            </w:pPr>
            <w:r w:rsidRPr="00312A77">
              <w:t>160.800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64</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156.225</w:t>
            </w:r>
          </w:p>
        </w:tc>
        <w:tc>
          <w:tcPr>
            <w:tcW w:w="1248" w:type="dxa"/>
            <w:vAlign w:val="center"/>
          </w:tcPr>
          <w:p w:rsidR="000F604E" w:rsidRPr="00312A77" w:rsidRDefault="000F604E" w:rsidP="000F604E">
            <w:pPr>
              <w:pStyle w:val="Tabletext"/>
            </w:pPr>
            <w:r w:rsidRPr="00312A77">
              <w:t>160.825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05</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156.250</w:t>
            </w:r>
          </w:p>
        </w:tc>
        <w:tc>
          <w:tcPr>
            <w:tcW w:w="1248" w:type="dxa"/>
            <w:vAlign w:val="center"/>
          </w:tcPr>
          <w:p w:rsidR="000F604E" w:rsidRPr="00312A77" w:rsidRDefault="000F604E" w:rsidP="000F604E">
            <w:pPr>
              <w:pStyle w:val="Tabletext"/>
            </w:pPr>
            <w:r w:rsidRPr="00312A77">
              <w:t>160.850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65</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156.275</w:t>
            </w:r>
          </w:p>
        </w:tc>
        <w:tc>
          <w:tcPr>
            <w:tcW w:w="1248" w:type="dxa"/>
            <w:vAlign w:val="center"/>
          </w:tcPr>
          <w:p w:rsidR="000F604E" w:rsidRPr="00312A77" w:rsidRDefault="000F604E" w:rsidP="000F604E">
            <w:pPr>
              <w:pStyle w:val="Tabletext"/>
            </w:pPr>
            <w:r w:rsidRPr="00312A77">
              <w:t>160.875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06</w:t>
            </w:r>
          </w:p>
        </w:tc>
        <w:tc>
          <w:tcPr>
            <w:tcW w:w="1049" w:type="dxa"/>
            <w:vAlign w:val="center"/>
          </w:tcPr>
          <w:p w:rsidR="000F604E" w:rsidRPr="00312A77" w:rsidRDefault="000F604E" w:rsidP="000F604E">
            <w:pPr>
              <w:pStyle w:val="Tabletext"/>
            </w:pPr>
            <w:r w:rsidRPr="00312A77">
              <w:t>f)</w:t>
            </w:r>
          </w:p>
        </w:tc>
        <w:tc>
          <w:tcPr>
            <w:tcW w:w="1247" w:type="dxa"/>
            <w:vAlign w:val="center"/>
          </w:tcPr>
          <w:p w:rsidR="000F604E" w:rsidRPr="00312A77" w:rsidRDefault="000F604E" w:rsidP="000F604E">
            <w:pPr>
              <w:pStyle w:val="Tabletext"/>
            </w:pPr>
            <w:r w:rsidRPr="00312A77">
              <w:t>156.300</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2006</w:t>
            </w:r>
          </w:p>
        </w:tc>
        <w:tc>
          <w:tcPr>
            <w:tcW w:w="1049" w:type="dxa"/>
          </w:tcPr>
          <w:p w:rsidR="000F604E" w:rsidRPr="00312A77" w:rsidRDefault="000F604E" w:rsidP="000F604E">
            <w:pPr>
              <w:pStyle w:val="Tabletext"/>
            </w:pPr>
            <w:r w:rsidRPr="00312A77">
              <w:t>r)</w:t>
            </w:r>
          </w:p>
        </w:tc>
        <w:tc>
          <w:tcPr>
            <w:tcW w:w="1247" w:type="dxa"/>
          </w:tcPr>
          <w:p w:rsidR="000F604E" w:rsidRPr="00312A77" w:rsidRDefault="000F604E" w:rsidP="000F604E">
            <w:pPr>
              <w:pStyle w:val="Tabletext"/>
            </w:pPr>
            <w:r w:rsidRPr="00312A77">
              <w:t>160.900</w:t>
            </w:r>
          </w:p>
        </w:tc>
        <w:tc>
          <w:tcPr>
            <w:tcW w:w="1248" w:type="dxa"/>
          </w:tcPr>
          <w:p w:rsidR="000F604E" w:rsidRPr="00312A77" w:rsidRDefault="000F604E" w:rsidP="000F604E">
            <w:pPr>
              <w:pStyle w:val="Tabletext"/>
            </w:pPr>
            <w:r w:rsidRPr="00312A77">
              <w:t>160.900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66</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156.325</w:t>
            </w:r>
          </w:p>
        </w:tc>
        <w:tc>
          <w:tcPr>
            <w:tcW w:w="1248" w:type="dxa"/>
            <w:vAlign w:val="center"/>
          </w:tcPr>
          <w:p w:rsidR="000F604E" w:rsidRPr="00312A77" w:rsidRDefault="000F604E" w:rsidP="000F604E">
            <w:pPr>
              <w:pStyle w:val="Tabletext"/>
            </w:pPr>
            <w:r w:rsidRPr="00312A77">
              <w:t>160.925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t>07</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156.350</w:t>
            </w:r>
          </w:p>
        </w:tc>
        <w:tc>
          <w:tcPr>
            <w:tcW w:w="1248" w:type="dxa"/>
            <w:vAlign w:val="center"/>
          </w:tcPr>
          <w:p w:rsidR="000F604E" w:rsidRPr="00312A77" w:rsidRDefault="000F604E" w:rsidP="000F604E">
            <w:pPr>
              <w:pStyle w:val="Tabletext"/>
            </w:pPr>
            <w:r w:rsidRPr="00312A77">
              <w:t>160.950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tcPr>
          <w:p w:rsidR="000F604E" w:rsidRPr="00312A77" w:rsidRDefault="000F604E" w:rsidP="000F604E">
            <w:pPr>
              <w:pStyle w:val="Tabletext"/>
            </w:pPr>
            <w:r w:rsidRPr="00312A77">
              <w:lastRenderedPageBreak/>
              <w:t>67</w:t>
            </w:r>
          </w:p>
        </w:tc>
        <w:tc>
          <w:tcPr>
            <w:tcW w:w="1049" w:type="dxa"/>
            <w:vAlign w:val="center"/>
          </w:tcPr>
          <w:p w:rsidR="000F604E" w:rsidRPr="00312A77" w:rsidRDefault="000F604E" w:rsidP="000F604E">
            <w:pPr>
              <w:pStyle w:val="Tabletext"/>
            </w:pPr>
            <w:r w:rsidRPr="00312A77">
              <w:t>h)</w:t>
            </w:r>
          </w:p>
        </w:tc>
        <w:tc>
          <w:tcPr>
            <w:tcW w:w="1247" w:type="dxa"/>
            <w:vAlign w:val="center"/>
          </w:tcPr>
          <w:p w:rsidR="000F604E" w:rsidRPr="00312A77" w:rsidRDefault="000F604E" w:rsidP="000F604E">
            <w:pPr>
              <w:pStyle w:val="Tabletext"/>
            </w:pPr>
            <w:r w:rsidRPr="00312A77">
              <w:t>156.375</w:t>
            </w:r>
          </w:p>
        </w:tc>
        <w:tc>
          <w:tcPr>
            <w:tcW w:w="1248" w:type="dxa"/>
            <w:vAlign w:val="center"/>
          </w:tcPr>
          <w:p w:rsidR="000F604E" w:rsidRPr="00312A77" w:rsidRDefault="000F604E" w:rsidP="000F604E">
            <w:pPr>
              <w:pStyle w:val="Tabletext"/>
            </w:pPr>
            <w:r w:rsidRPr="00312A77">
              <w:t>156.375</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08</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156.400</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68</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156.425</w:t>
            </w:r>
          </w:p>
        </w:tc>
        <w:tc>
          <w:tcPr>
            <w:tcW w:w="1248" w:type="dxa"/>
            <w:vAlign w:val="center"/>
          </w:tcPr>
          <w:p w:rsidR="000F604E" w:rsidRPr="00312A77" w:rsidRDefault="000F604E" w:rsidP="000F604E">
            <w:pPr>
              <w:pStyle w:val="Tabletext"/>
            </w:pPr>
            <w:r w:rsidRPr="00312A77">
              <w:t>156.425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09</w:t>
            </w:r>
          </w:p>
        </w:tc>
        <w:tc>
          <w:tcPr>
            <w:tcW w:w="1049" w:type="dxa"/>
            <w:vAlign w:val="center"/>
          </w:tcPr>
          <w:p w:rsidR="000F604E" w:rsidRPr="00312A77" w:rsidRDefault="000F604E" w:rsidP="000F604E">
            <w:pPr>
              <w:pStyle w:val="Tabletext"/>
            </w:pPr>
            <w:proofErr w:type="spellStart"/>
            <w:r w:rsidRPr="00312A77">
              <w:t>i</w:t>
            </w:r>
            <w:proofErr w:type="spellEnd"/>
            <w:r w:rsidRPr="00312A77">
              <w:t>)</w:t>
            </w:r>
          </w:p>
        </w:tc>
        <w:tc>
          <w:tcPr>
            <w:tcW w:w="1247" w:type="dxa"/>
            <w:vAlign w:val="center"/>
          </w:tcPr>
          <w:p w:rsidR="000F604E" w:rsidRPr="00312A77" w:rsidRDefault="000F604E" w:rsidP="000F604E">
            <w:pPr>
              <w:pStyle w:val="Tabletext"/>
            </w:pPr>
            <w:r w:rsidRPr="00312A77">
              <w:t>156.450</w:t>
            </w:r>
          </w:p>
        </w:tc>
        <w:tc>
          <w:tcPr>
            <w:tcW w:w="1248" w:type="dxa"/>
            <w:vAlign w:val="center"/>
          </w:tcPr>
          <w:p w:rsidR="000F604E" w:rsidRPr="00312A77" w:rsidRDefault="000F604E" w:rsidP="000F604E">
            <w:pPr>
              <w:pStyle w:val="Tabletext"/>
            </w:pPr>
            <w:r w:rsidRPr="00312A77">
              <w:t>156.450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69</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156.475</w:t>
            </w:r>
          </w:p>
        </w:tc>
        <w:tc>
          <w:tcPr>
            <w:tcW w:w="1248" w:type="dxa"/>
            <w:vAlign w:val="center"/>
          </w:tcPr>
          <w:p w:rsidR="000F604E" w:rsidRPr="00312A77" w:rsidRDefault="000F604E" w:rsidP="000F604E">
            <w:pPr>
              <w:pStyle w:val="Tabletext"/>
            </w:pPr>
            <w:r w:rsidRPr="00312A77">
              <w:t>156.475</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10</w:t>
            </w:r>
          </w:p>
        </w:tc>
        <w:tc>
          <w:tcPr>
            <w:tcW w:w="1049" w:type="dxa"/>
            <w:vAlign w:val="center"/>
          </w:tcPr>
          <w:p w:rsidR="000F604E" w:rsidRPr="00312A77" w:rsidRDefault="000F604E" w:rsidP="000F604E">
            <w:pPr>
              <w:pStyle w:val="Tabletext"/>
            </w:pPr>
            <w:r w:rsidRPr="00312A77">
              <w:t>h), q)</w:t>
            </w:r>
          </w:p>
        </w:tc>
        <w:tc>
          <w:tcPr>
            <w:tcW w:w="1247" w:type="dxa"/>
            <w:vAlign w:val="center"/>
          </w:tcPr>
          <w:p w:rsidR="000F604E" w:rsidRPr="00312A77" w:rsidRDefault="000F604E" w:rsidP="000F604E">
            <w:pPr>
              <w:pStyle w:val="Tabletext"/>
            </w:pPr>
            <w:r w:rsidRPr="00312A77">
              <w:t>156.500</w:t>
            </w:r>
          </w:p>
        </w:tc>
        <w:tc>
          <w:tcPr>
            <w:tcW w:w="1248" w:type="dxa"/>
            <w:vAlign w:val="center"/>
          </w:tcPr>
          <w:p w:rsidR="000F604E" w:rsidRPr="00312A77" w:rsidRDefault="000F604E" w:rsidP="000F604E">
            <w:pPr>
              <w:pStyle w:val="Tabletext"/>
            </w:pPr>
            <w:r w:rsidRPr="00312A77">
              <w:t>156.500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C33628" w:rsidTr="000F604E">
        <w:trPr>
          <w:cantSplit/>
        </w:trPr>
        <w:tc>
          <w:tcPr>
            <w:tcW w:w="1134" w:type="dxa"/>
          </w:tcPr>
          <w:p w:rsidR="000F604E" w:rsidRPr="00312A77" w:rsidRDefault="000F604E" w:rsidP="000F604E">
            <w:pPr>
              <w:pStyle w:val="Tabletext"/>
            </w:pPr>
            <w:r w:rsidRPr="00312A77">
              <w:t>70</w:t>
            </w:r>
          </w:p>
        </w:tc>
        <w:tc>
          <w:tcPr>
            <w:tcW w:w="1049" w:type="dxa"/>
            <w:vAlign w:val="center"/>
          </w:tcPr>
          <w:p w:rsidR="000F604E" w:rsidRPr="00312A77" w:rsidRDefault="000F604E" w:rsidP="000F604E">
            <w:pPr>
              <w:pStyle w:val="Tabletext"/>
            </w:pPr>
            <w:r w:rsidRPr="00312A77">
              <w:t>f), j)</w:t>
            </w:r>
          </w:p>
        </w:tc>
        <w:tc>
          <w:tcPr>
            <w:tcW w:w="1247" w:type="dxa"/>
            <w:vAlign w:val="center"/>
          </w:tcPr>
          <w:p w:rsidR="000F604E" w:rsidRPr="00312A77" w:rsidRDefault="000F604E" w:rsidP="000F604E">
            <w:pPr>
              <w:pStyle w:val="Tabletext"/>
            </w:pPr>
            <w:r w:rsidRPr="00312A77">
              <w:t>156.525</w:t>
            </w:r>
          </w:p>
        </w:tc>
        <w:tc>
          <w:tcPr>
            <w:tcW w:w="1248" w:type="dxa"/>
            <w:vAlign w:val="center"/>
          </w:tcPr>
          <w:p w:rsidR="000F604E" w:rsidRPr="00312A77" w:rsidRDefault="000F604E" w:rsidP="000F604E">
            <w:pPr>
              <w:pStyle w:val="Tabletext"/>
            </w:pPr>
            <w:r w:rsidRPr="00312A77">
              <w:t>156.525</w:t>
            </w:r>
          </w:p>
        </w:tc>
        <w:tc>
          <w:tcPr>
            <w:tcW w:w="4622" w:type="dxa"/>
            <w:gridSpan w:val="4"/>
          </w:tcPr>
          <w:p w:rsidR="000F604E" w:rsidRPr="00312A77" w:rsidRDefault="000F604E" w:rsidP="000F604E">
            <w:pPr>
              <w:pStyle w:val="Tabletext"/>
            </w:pPr>
            <w:r w:rsidRPr="00312A77">
              <w:t>Digital selective calling for distress, safety and calling</w:t>
            </w:r>
          </w:p>
        </w:tc>
      </w:tr>
      <w:tr w:rsidR="000F604E" w:rsidRPr="004046E7" w:rsidTr="000F604E">
        <w:trPr>
          <w:cantSplit/>
        </w:trPr>
        <w:tc>
          <w:tcPr>
            <w:tcW w:w="1134" w:type="dxa"/>
          </w:tcPr>
          <w:p w:rsidR="000F604E" w:rsidRPr="00312A77" w:rsidRDefault="000F604E" w:rsidP="000F604E">
            <w:pPr>
              <w:pStyle w:val="Tabletext"/>
            </w:pPr>
            <w:r w:rsidRPr="00312A77">
              <w:t>11</w:t>
            </w:r>
          </w:p>
        </w:tc>
        <w:tc>
          <w:tcPr>
            <w:tcW w:w="1049" w:type="dxa"/>
            <w:vAlign w:val="center"/>
          </w:tcPr>
          <w:p w:rsidR="000F604E" w:rsidRPr="00312A77" w:rsidRDefault="000F604E" w:rsidP="000F604E">
            <w:pPr>
              <w:pStyle w:val="Tabletext"/>
            </w:pPr>
            <w:r w:rsidRPr="00312A77">
              <w:t>q)</w:t>
            </w:r>
          </w:p>
        </w:tc>
        <w:tc>
          <w:tcPr>
            <w:tcW w:w="1247" w:type="dxa"/>
            <w:vAlign w:val="center"/>
          </w:tcPr>
          <w:p w:rsidR="000F604E" w:rsidRPr="00312A77" w:rsidRDefault="000F604E" w:rsidP="000F604E">
            <w:pPr>
              <w:pStyle w:val="Tabletext"/>
            </w:pPr>
            <w:r w:rsidRPr="00312A77">
              <w:t>156.550</w:t>
            </w:r>
          </w:p>
        </w:tc>
        <w:tc>
          <w:tcPr>
            <w:tcW w:w="1248" w:type="dxa"/>
            <w:vAlign w:val="center"/>
          </w:tcPr>
          <w:p w:rsidR="000F604E" w:rsidRPr="00312A77" w:rsidRDefault="000F604E" w:rsidP="000F604E">
            <w:pPr>
              <w:pStyle w:val="Tabletext"/>
            </w:pPr>
            <w:r w:rsidRPr="00312A77">
              <w:t>156.550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71</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156.575</w:t>
            </w:r>
          </w:p>
        </w:tc>
        <w:tc>
          <w:tcPr>
            <w:tcW w:w="1248" w:type="dxa"/>
            <w:vAlign w:val="center"/>
          </w:tcPr>
          <w:p w:rsidR="000F604E" w:rsidRPr="00312A77" w:rsidRDefault="000F604E" w:rsidP="000F604E">
            <w:pPr>
              <w:pStyle w:val="Tabletext"/>
            </w:pPr>
            <w:r w:rsidRPr="00312A77">
              <w:t>156.575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12</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156.600</w:t>
            </w:r>
          </w:p>
        </w:tc>
        <w:tc>
          <w:tcPr>
            <w:tcW w:w="1248" w:type="dxa"/>
            <w:vAlign w:val="center"/>
          </w:tcPr>
          <w:p w:rsidR="000F604E" w:rsidRPr="00312A77" w:rsidRDefault="000F604E" w:rsidP="000F604E">
            <w:pPr>
              <w:pStyle w:val="Tabletext"/>
            </w:pPr>
            <w:r w:rsidRPr="00312A77">
              <w:t>156.600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72</w:t>
            </w:r>
          </w:p>
        </w:tc>
        <w:tc>
          <w:tcPr>
            <w:tcW w:w="1049" w:type="dxa"/>
            <w:vAlign w:val="center"/>
          </w:tcPr>
          <w:p w:rsidR="000F604E" w:rsidRPr="00312A77" w:rsidRDefault="000F604E" w:rsidP="000F604E">
            <w:pPr>
              <w:pStyle w:val="Tabletext"/>
            </w:pPr>
            <w:proofErr w:type="spellStart"/>
            <w:r w:rsidRPr="00312A77">
              <w:t>i</w:t>
            </w:r>
            <w:proofErr w:type="spellEnd"/>
            <w:r w:rsidRPr="00312A77">
              <w:t>)</w:t>
            </w:r>
          </w:p>
        </w:tc>
        <w:tc>
          <w:tcPr>
            <w:tcW w:w="1247" w:type="dxa"/>
            <w:vAlign w:val="center"/>
          </w:tcPr>
          <w:p w:rsidR="000F604E" w:rsidRPr="00312A77" w:rsidRDefault="000F604E" w:rsidP="000F604E">
            <w:pPr>
              <w:pStyle w:val="Tabletext"/>
            </w:pPr>
            <w:r w:rsidRPr="00312A77">
              <w:t>156.625</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13</w:t>
            </w:r>
          </w:p>
        </w:tc>
        <w:tc>
          <w:tcPr>
            <w:tcW w:w="1049" w:type="dxa"/>
            <w:vAlign w:val="center"/>
          </w:tcPr>
          <w:p w:rsidR="000F604E" w:rsidRPr="00312A77" w:rsidRDefault="000F604E" w:rsidP="000F604E">
            <w:pPr>
              <w:pStyle w:val="Tabletext"/>
            </w:pPr>
            <w:r w:rsidRPr="00312A77">
              <w:t>k)</w:t>
            </w:r>
          </w:p>
        </w:tc>
        <w:tc>
          <w:tcPr>
            <w:tcW w:w="1247" w:type="dxa"/>
            <w:vAlign w:val="center"/>
          </w:tcPr>
          <w:p w:rsidR="000F604E" w:rsidRPr="00312A77" w:rsidRDefault="000F604E" w:rsidP="000F604E">
            <w:pPr>
              <w:pStyle w:val="Tabletext"/>
            </w:pPr>
            <w:r w:rsidRPr="00312A77">
              <w:t>156.650</w:t>
            </w:r>
          </w:p>
        </w:tc>
        <w:tc>
          <w:tcPr>
            <w:tcW w:w="1248" w:type="dxa"/>
            <w:vAlign w:val="center"/>
          </w:tcPr>
          <w:p w:rsidR="000F604E" w:rsidRPr="00312A77" w:rsidRDefault="000F604E" w:rsidP="000F604E">
            <w:pPr>
              <w:pStyle w:val="Tabletext"/>
            </w:pPr>
            <w:r w:rsidRPr="00312A77">
              <w:t>156.650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73</w:t>
            </w:r>
          </w:p>
        </w:tc>
        <w:tc>
          <w:tcPr>
            <w:tcW w:w="1049" w:type="dxa"/>
            <w:vAlign w:val="center"/>
          </w:tcPr>
          <w:p w:rsidR="000F604E" w:rsidRPr="00312A77" w:rsidRDefault="000F604E" w:rsidP="000F604E">
            <w:pPr>
              <w:pStyle w:val="Tabletext"/>
            </w:pPr>
            <w:r w:rsidRPr="00312A77">
              <w:t xml:space="preserve">h), </w:t>
            </w:r>
            <w:proofErr w:type="spellStart"/>
            <w:r w:rsidRPr="00312A77">
              <w:t>i</w:t>
            </w:r>
            <w:proofErr w:type="spellEnd"/>
            <w:r w:rsidRPr="00312A77">
              <w:t>)</w:t>
            </w:r>
          </w:p>
        </w:tc>
        <w:tc>
          <w:tcPr>
            <w:tcW w:w="1247" w:type="dxa"/>
            <w:vAlign w:val="center"/>
          </w:tcPr>
          <w:p w:rsidR="000F604E" w:rsidRPr="00312A77" w:rsidRDefault="000F604E" w:rsidP="000F604E">
            <w:pPr>
              <w:pStyle w:val="Tabletext"/>
            </w:pPr>
            <w:r w:rsidRPr="00312A77">
              <w:t>156.675</w:t>
            </w:r>
          </w:p>
        </w:tc>
        <w:tc>
          <w:tcPr>
            <w:tcW w:w="1248" w:type="dxa"/>
            <w:vAlign w:val="center"/>
          </w:tcPr>
          <w:p w:rsidR="000F604E" w:rsidRPr="00312A77" w:rsidRDefault="000F604E" w:rsidP="000F604E">
            <w:pPr>
              <w:pStyle w:val="Tabletext"/>
            </w:pPr>
            <w:r w:rsidRPr="00312A77">
              <w:t>156.675</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14</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156.700</w:t>
            </w:r>
          </w:p>
        </w:tc>
        <w:tc>
          <w:tcPr>
            <w:tcW w:w="1248" w:type="dxa"/>
            <w:vAlign w:val="center"/>
          </w:tcPr>
          <w:p w:rsidR="000F604E" w:rsidRPr="00312A77" w:rsidRDefault="000F604E" w:rsidP="000F604E">
            <w:pPr>
              <w:pStyle w:val="Tabletext"/>
            </w:pPr>
            <w:r w:rsidRPr="00312A77">
              <w:t>156.700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74</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156.725</w:t>
            </w:r>
          </w:p>
        </w:tc>
        <w:tc>
          <w:tcPr>
            <w:tcW w:w="1248" w:type="dxa"/>
            <w:vAlign w:val="center"/>
          </w:tcPr>
          <w:p w:rsidR="000F604E" w:rsidRPr="00312A77" w:rsidRDefault="000F604E" w:rsidP="000F604E">
            <w:pPr>
              <w:pStyle w:val="Tabletext"/>
            </w:pPr>
            <w:r w:rsidRPr="00312A77">
              <w:t>156.725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bl>
    <w:p w:rsidR="000F604E" w:rsidRPr="00312A77" w:rsidRDefault="000F604E" w:rsidP="000F604E"/>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34"/>
        <w:gridCol w:w="1049"/>
        <w:gridCol w:w="1247"/>
        <w:gridCol w:w="1248"/>
        <w:gridCol w:w="1021"/>
        <w:gridCol w:w="1191"/>
        <w:gridCol w:w="1191"/>
        <w:gridCol w:w="1219"/>
        <w:tblGridChange w:id="503">
          <w:tblGrid>
            <w:gridCol w:w="1"/>
            <w:gridCol w:w="106"/>
            <w:gridCol w:w="1027"/>
            <w:gridCol w:w="1"/>
            <w:gridCol w:w="106"/>
            <w:gridCol w:w="942"/>
            <w:gridCol w:w="1"/>
            <w:gridCol w:w="106"/>
            <w:gridCol w:w="1140"/>
            <w:gridCol w:w="1"/>
            <w:gridCol w:w="106"/>
            <w:gridCol w:w="1141"/>
            <w:gridCol w:w="1"/>
            <w:gridCol w:w="106"/>
            <w:gridCol w:w="914"/>
            <w:gridCol w:w="1"/>
            <w:gridCol w:w="106"/>
            <w:gridCol w:w="1084"/>
            <w:gridCol w:w="1"/>
            <w:gridCol w:w="106"/>
            <w:gridCol w:w="1084"/>
            <w:gridCol w:w="1"/>
            <w:gridCol w:w="106"/>
            <w:gridCol w:w="1112"/>
            <w:gridCol w:w="1"/>
            <w:gridCol w:w="106"/>
          </w:tblGrid>
        </w:tblGridChange>
      </w:tblGrid>
      <w:tr w:rsidR="000F604E" w:rsidRPr="004046E7" w:rsidTr="000F604E">
        <w:trPr>
          <w:cantSplit/>
          <w:tblHeader/>
        </w:trPr>
        <w:tc>
          <w:tcPr>
            <w:tcW w:w="1134" w:type="dxa"/>
            <w:vMerge w:val="restart"/>
            <w:vAlign w:val="center"/>
          </w:tcPr>
          <w:p w:rsidR="000F604E" w:rsidRPr="00312A77" w:rsidRDefault="000F604E" w:rsidP="000F604E">
            <w:pPr>
              <w:pStyle w:val="Tablehead"/>
            </w:pPr>
            <w:r w:rsidRPr="00312A77">
              <w:t>Channel</w:t>
            </w:r>
            <w:r w:rsidRPr="00312A77">
              <w:br/>
              <w:t>designator</w:t>
            </w:r>
          </w:p>
        </w:tc>
        <w:tc>
          <w:tcPr>
            <w:tcW w:w="1049" w:type="dxa"/>
            <w:vMerge w:val="restart"/>
            <w:vAlign w:val="center"/>
          </w:tcPr>
          <w:p w:rsidR="000F604E" w:rsidRPr="00312A77" w:rsidRDefault="000F604E" w:rsidP="000F604E">
            <w:pPr>
              <w:pStyle w:val="Tablehead"/>
            </w:pPr>
            <w:r w:rsidRPr="00312A77">
              <w:t>Notes</w:t>
            </w:r>
          </w:p>
        </w:tc>
        <w:tc>
          <w:tcPr>
            <w:tcW w:w="2495" w:type="dxa"/>
            <w:gridSpan w:val="2"/>
            <w:vAlign w:val="center"/>
          </w:tcPr>
          <w:p w:rsidR="000F604E" w:rsidRPr="00312A77" w:rsidRDefault="000F604E" w:rsidP="000F604E">
            <w:pPr>
              <w:pStyle w:val="Tablehead"/>
            </w:pPr>
            <w:r w:rsidRPr="00312A77">
              <w:t>Transmitting</w:t>
            </w:r>
            <w:r w:rsidRPr="00312A77">
              <w:br/>
              <w:t xml:space="preserve">frequencies </w:t>
            </w:r>
            <w:r w:rsidRPr="00312A77">
              <w:br/>
              <w:t>(MHz)</w:t>
            </w:r>
          </w:p>
        </w:tc>
        <w:tc>
          <w:tcPr>
            <w:tcW w:w="1021" w:type="dxa"/>
            <w:vMerge w:val="restart"/>
            <w:vAlign w:val="center"/>
          </w:tcPr>
          <w:p w:rsidR="000F604E" w:rsidRPr="00312A77" w:rsidRDefault="000F604E" w:rsidP="000F604E">
            <w:pPr>
              <w:pStyle w:val="Tablehead"/>
            </w:pPr>
            <w:r w:rsidRPr="00312A77">
              <w:t>Inter-ship</w:t>
            </w:r>
          </w:p>
        </w:tc>
        <w:tc>
          <w:tcPr>
            <w:tcW w:w="2382" w:type="dxa"/>
            <w:gridSpan w:val="2"/>
            <w:vAlign w:val="center"/>
          </w:tcPr>
          <w:p w:rsidR="000F604E" w:rsidRPr="00312A77" w:rsidRDefault="000F604E" w:rsidP="000F604E">
            <w:pPr>
              <w:pStyle w:val="Tablehead"/>
            </w:pPr>
            <w:r w:rsidRPr="00312A77">
              <w:t xml:space="preserve">Port operations </w:t>
            </w:r>
            <w:r w:rsidRPr="00312A77">
              <w:br/>
              <w:t>and ship movement</w:t>
            </w:r>
          </w:p>
        </w:tc>
        <w:tc>
          <w:tcPr>
            <w:tcW w:w="1219" w:type="dxa"/>
            <w:vMerge w:val="restart"/>
            <w:vAlign w:val="center"/>
          </w:tcPr>
          <w:p w:rsidR="000F604E" w:rsidRPr="00312A77" w:rsidRDefault="000F604E" w:rsidP="000F604E">
            <w:pPr>
              <w:pStyle w:val="Tablehead"/>
            </w:pPr>
            <w:r w:rsidRPr="00312A77">
              <w:t>Public</w:t>
            </w:r>
            <w:r w:rsidRPr="00312A77">
              <w:br/>
            </w:r>
            <w:proofErr w:type="spellStart"/>
            <w:r w:rsidRPr="00312A77">
              <w:t>corres-pondence</w:t>
            </w:r>
            <w:proofErr w:type="spellEnd"/>
          </w:p>
        </w:tc>
      </w:tr>
      <w:tr w:rsidR="000F604E" w:rsidRPr="004046E7" w:rsidTr="000F604E">
        <w:trPr>
          <w:cantSplit/>
          <w:tblHeader/>
        </w:trPr>
        <w:tc>
          <w:tcPr>
            <w:tcW w:w="1134" w:type="dxa"/>
            <w:vMerge/>
            <w:vAlign w:val="center"/>
          </w:tcPr>
          <w:p w:rsidR="000F604E" w:rsidRPr="00312A77" w:rsidRDefault="000F604E" w:rsidP="000F604E">
            <w:pPr>
              <w:pStyle w:val="Tablehead"/>
            </w:pPr>
          </w:p>
        </w:tc>
        <w:tc>
          <w:tcPr>
            <w:tcW w:w="1049" w:type="dxa"/>
            <w:vMerge/>
            <w:vAlign w:val="center"/>
          </w:tcPr>
          <w:p w:rsidR="000F604E" w:rsidRPr="00312A77" w:rsidRDefault="000F604E" w:rsidP="000F604E">
            <w:pPr>
              <w:pStyle w:val="Tablehead"/>
            </w:pPr>
          </w:p>
        </w:tc>
        <w:tc>
          <w:tcPr>
            <w:tcW w:w="1247" w:type="dxa"/>
            <w:vAlign w:val="center"/>
          </w:tcPr>
          <w:p w:rsidR="000F604E" w:rsidRPr="00312A77" w:rsidRDefault="000F604E" w:rsidP="000F604E">
            <w:pPr>
              <w:pStyle w:val="Tablehead"/>
            </w:pPr>
            <w:r w:rsidRPr="00312A77">
              <w:t>From ship stations</w:t>
            </w:r>
          </w:p>
        </w:tc>
        <w:tc>
          <w:tcPr>
            <w:tcW w:w="1248" w:type="dxa"/>
            <w:vAlign w:val="center"/>
          </w:tcPr>
          <w:p w:rsidR="000F604E" w:rsidRPr="00312A77" w:rsidRDefault="000F604E" w:rsidP="000F604E">
            <w:pPr>
              <w:pStyle w:val="Tablehead"/>
            </w:pPr>
            <w:r w:rsidRPr="00312A77">
              <w:t>From coast stations</w:t>
            </w:r>
          </w:p>
        </w:tc>
        <w:tc>
          <w:tcPr>
            <w:tcW w:w="1021" w:type="dxa"/>
            <w:vMerge/>
            <w:vAlign w:val="center"/>
          </w:tcPr>
          <w:p w:rsidR="000F604E" w:rsidRPr="00312A77" w:rsidRDefault="000F604E" w:rsidP="000F604E">
            <w:pPr>
              <w:pStyle w:val="Tablehead"/>
            </w:pPr>
          </w:p>
        </w:tc>
        <w:tc>
          <w:tcPr>
            <w:tcW w:w="1191" w:type="dxa"/>
            <w:vAlign w:val="center"/>
          </w:tcPr>
          <w:p w:rsidR="000F604E" w:rsidRPr="00312A77" w:rsidRDefault="000F604E" w:rsidP="000F604E">
            <w:pPr>
              <w:pStyle w:val="Tablehead"/>
            </w:pPr>
            <w:r w:rsidRPr="00312A77">
              <w:t>Single frequency</w:t>
            </w:r>
          </w:p>
        </w:tc>
        <w:tc>
          <w:tcPr>
            <w:tcW w:w="1191" w:type="dxa"/>
            <w:vAlign w:val="center"/>
          </w:tcPr>
          <w:p w:rsidR="000F604E" w:rsidRPr="00312A77" w:rsidRDefault="000F604E" w:rsidP="000F604E">
            <w:pPr>
              <w:pStyle w:val="Tablehead"/>
            </w:pPr>
            <w:r w:rsidRPr="00312A77">
              <w:t>Two frequency</w:t>
            </w:r>
          </w:p>
        </w:tc>
        <w:tc>
          <w:tcPr>
            <w:tcW w:w="1219" w:type="dxa"/>
            <w:vMerge/>
            <w:vAlign w:val="center"/>
          </w:tcPr>
          <w:p w:rsidR="000F604E" w:rsidRPr="00312A77" w:rsidRDefault="000F604E" w:rsidP="000F604E">
            <w:pPr>
              <w:pStyle w:val="Tablehead"/>
            </w:pPr>
          </w:p>
        </w:tc>
      </w:tr>
      <w:tr w:rsidR="000F604E" w:rsidRPr="004046E7" w:rsidTr="000F604E">
        <w:trPr>
          <w:cantSplit/>
        </w:trPr>
        <w:tc>
          <w:tcPr>
            <w:tcW w:w="1134" w:type="dxa"/>
          </w:tcPr>
          <w:p w:rsidR="000F604E" w:rsidRPr="00312A77" w:rsidRDefault="000F604E" w:rsidP="000F604E">
            <w:pPr>
              <w:pStyle w:val="Tabletext"/>
            </w:pPr>
            <w:r w:rsidRPr="00312A77">
              <w:t>15</w:t>
            </w:r>
          </w:p>
        </w:tc>
        <w:tc>
          <w:tcPr>
            <w:tcW w:w="1049" w:type="dxa"/>
            <w:vAlign w:val="center"/>
          </w:tcPr>
          <w:p w:rsidR="000F604E" w:rsidRPr="00312A77" w:rsidRDefault="000F604E" w:rsidP="000F604E">
            <w:pPr>
              <w:pStyle w:val="Tabletext"/>
            </w:pPr>
            <w:r w:rsidRPr="00312A77">
              <w:t>g)</w:t>
            </w:r>
          </w:p>
        </w:tc>
        <w:tc>
          <w:tcPr>
            <w:tcW w:w="1247" w:type="dxa"/>
            <w:vAlign w:val="center"/>
          </w:tcPr>
          <w:p w:rsidR="000F604E" w:rsidRPr="00312A77" w:rsidRDefault="000F604E" w:rsidP="000F604E">
            <w:pPr>
              <w:pStyle w:val="Tabletext"/>
            </w:pPr>
            <w:r w:rsidRPr="00312A77">
              <w:t>156.750</w:t>
            </w:r>
          </w:p>
        </w:tc>
        <w:tc>
          <w:tcPr>
            <w:tcW w:w="1248" w:type="dxa"/>
            <w:vAlign w:val="center"/>
          </w:tcPr>
          <w:p w:rsidR="000F604E" w:rsidRPr="00312A77" w:rsidRDefault="000F604E" w:rsidP="000F604E">
            <w:pPr>
              <w:pStyle w:val="Tabletext"/>
            </w:pPr>
            <w:r w:rsidRPr="00312A77">
              <w:t>156.750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75</w:t>
            </w:r>
          </w:p>
        </w:tc>
        <w:tc>
          <w:tcPr>
            <w:tcW w:w="1049" w:type="dxa"/>
            <w:vAlign w:val="center"/>
          </w:tcPr>
          <w:p w:rsidR="000F604E" w:rsidRPr="00312A77" w:rsidRDefault="000F604E" w:rsidP="000F604E">
            <w:pPr>
              <w:pStyle w:val="Tabletext"/>
            </w:pPr>
            <w:r w:rsidRPr="00312A77">
              <w:t>n), s)</w:t>
            </w:r>
          </w:p>
        </w:tc>
        <w:tc>
          <w:tcPr>
            <w:tcW w:w="1247" w:type="dxa"/>
            <w:shd w:val="clear" w:color="auto" w:fill="auto"/>
            <w:vAlign w:val="center"/>
          </w:tcPr>
          <w:p w:rsidR="000F604E" w:rsidRPr="00312A77" w:rsidRDefault="000F604E" w:rsidP="000F604E">
            <w:pPr>
              <w:pStyle w:val="Tabletext"/>
            </w:pPr>
            <w:r w:rsidRPr="00312A77">
              <w:t>156.775</w:t>
            </w:r>
          </w:p>
        </w:tc>
        <w:tc>
          <w:tcPr>
            <w:tcW w:w="1248" w:type="dxa"/>
            <w:shd w:val="clear" w:color="auto" w:fill="auto"/>
            <w:vAlign w:val="center"/>
          </w:tcPr>
          <w:p w:rsidR="000F604E" w:rsidRPr="00312A77" w:rsidRDefault="000F604E" w:rsidP="000F604E">
            <w:pPr>
              <w:pStyle w:val="Tabletext"/>
            </w:pPr>
            <w:r w:rsidRPr="00312A77">
              <w:t>156.775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16</w:t>
            </w:r>
          </w:p>
        </w:tc>
        <w:tc>
          <w:tcPr>
            <w:tcW w:w="1049" w:type="dxa"/>
            <w:vAlign w:val="center"/>
          </w:tcPr>
          <w:p w:rsidR="000F604E" w:rsidRPr="00312A77" w:rsidRDefault="000F604E" w:rsidP="000F604E">
            <w:pPr>
              <w:pStyle w:val="Tabletext"/>
            </w:pPr>
            <w:r w:rsidRPr="00312A77">
              <w:t>f)</w:t>
            </w:r>
          </w:p>
        </w:tc>
        <w:tc>
          <w:tcPr>
            <w:tcW w:w="1247" w:type="dxa"/>
            <w:shd w:val="clear" w:color="auto" w:fill="auto"/>
            <w:vAlign w:val="center"/>
          </w:tcPr>
          <w:p w:rsidR="000F604E" w:rsidRPr="00312A77" w:rsidRDefault="000F604E" w:rsidP="000F604E">
            <w:pPr>
              <w:pStyle w:val="Tabletext"/>
            </w:pPr>
            <w:r w:rsidRPr="00312A77">
              <w:t>156.800</w:t>
            </w:r>
          </w:p>
        </w:tc>
        <w:tc>
          <w:tcPr>
            <w:tcW w:w="1248" w:type="dxa"/>
            <w:shd w:val="clear" w:color="auto" w:fill="auto"/>
            <w:vAlign w:val="center"/>
          </w:tcPr>
          <w:p w:rsidR="000F604E" w:rsidRPr="00312A77" w:rsidRDefault="000F604E" w:rsidP="000F604E">
            <w:pPr>
              <w:pStyle w:val="Tabletext"/>
            </w:pPr>
            <w:r w:rsidRPr="00312A77">
              <w:t>156.800</w:t>
            </w:r>
          </w:p>
        </w:tc>
        <w:tc>
          <w:tcPr>
            <w:tcW w:w="4622" w:type="dxa"/>
            <w:gridSpan w:val="4"/>
          </w:tcPr>
          <w:p w:rsidR="000F604E" w:rsidRPr="00312A77" w:rsidRDefault="000F604E" w:rsidP="000F604E">
            <w:pPr>
              <w:pStyle w:val="Tabletext"/>
            </w:pPr>
            <w:r w:rsidRPr="00312A77">
              <w:t>DISTRESS,  SAFETY  AND  CALLING</w:t>
            </w:r>
          </w:p>
        </w:tc>
      </w:tr>
      <w:tr w:rsidR="000F604E" w:rsidRPr="004046E7" w:rsidTr="000F604E">
        <w:trPr>
          <w:cantSplit/>
        </w:trPr>
        <w:tc>
          <w:tcPr>
            <w:tcW w:w="1134" w:type="dxa"/>
          </w:tcPr>
          <w:p w:rsidR="000F604E" w:rsidRPr="00312A77" w:rsidRDefault="000F604E" w:rsidP="000F604E">
            <w:pPr>
              <w:pStyle w:val="Tabletext"/>
            </w:pPr>
            <w:r w:rsidRPr="00312A77">
              <w:t>76</w:t>
            </w:r>
          </w:p>
        </w:tc>
        <w:tc>
          <w:tcPr>
            <w:tcW w:w="1049" w:type="dxa"/>
            <w:vAlign w:val="center"/>
          </w:tcPr>
          <w:p w:rsidR="000F604E" w:rsidRPr="00312A77" w:rsidRDefault="000F604E" w:rsidP="000F604E">
            <w:pPr>
              <w:pStyle w:val="Tabletext"/>
            </w:pPr>
            <w:r w:rsidRPr="00312A77">
              <w:t>n), s)</w:t>
            </w:r>
          </w:p>
        </w:tc>
        <w:tc>
          <w:tcPr>
            <w:tcW w:w="1247" w:type="dxa"/>
            <w:shd w:val="clear" w:color="auto" w:fill="auto"/>
            <w:vAlign w:val="center"/>
          </w:tcPr>
          <w:p w:rsidR="000F604E" w:rsidRPr="00312A77" w:rsidRDefault="000F604E" w:rsidP="000F604E">
            <w:pPr>
              <w:pStyle w:val="Tabletext"/>
            </w:pPr>
            <w:r w:rsidRPr="00312A77">
              <w:t>156.825</w:t>
            </w:r>
          </w:p>
        </w:tc>
        <w:tc>
          <w:tcPr>
            <w:tcW w:w="1248" w:type="dxa"/>
            <w:shd w:val="clear" w:color="auto" w:fill="auto"/>
            <w:vAlign w:val="center"/>
          </w:tcPr>
          <w:p w:rsidR="000F604E" w:rsidRPr="00312A77" w:rsidRDefault="000F604E" w:rsidP="000F604E">
            <w:pPr>
              <w:pStyle w:val="Tabletext"/>
            </w:pPr>
            <w:r w:rsidRPr="00312A77">
              <w:t>156.825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17</w:t>
            </w:r>
          </w:p>
        </w:tc>
        <w:tc>
          <w:tcPr>
            <w:tcW w:w="1049" w:type="dxa"/>
            <w:vAlign w:val="center"/>
          </w:tcPr>
          <w:p w:rsidR="000F604E" w:rsidRPr="00312A77" w:rsidRDefault="000F604E" w:rsidP="000F604E">
            <w:pPr>
              <w:pStyle w:val="Tabletext"/>
            </w:pPr>
            <w:r w:rsidRPr="00312A77">
              <w:t>g)</w:t>
            </w:r>
          </w:p>
        </w:tc>
        <w:tc>
          <w:tcPr>
            <w:tcW w:w="1247" w:type="dxa"/>
            <w:vAlign w:val="center"/>
          </w:tcPr>
          <w:p w:rsidR="000F604E" w:rsidRPr="00312A77" w:rsidRDefault="000F604E" w:rsidP="000F604E">
            <w:pPr>
              <w:pStyle w:val="Tabletext"/>
            </w:pPr>
            <w:r w:rsidRPr="00312A77">
              <w:t>156.850</w:t>
            </w:r>
          </w:p>
        </w:tc>
        <w:tc>
          <w:tcPr>
            <w:tcW w:w="1248" w:type="dxa"/>
            <w:vAlign w:val="center"/>
          </w:tcPr>
          <w:p w:rsidR="000F604E" w:rsidRPr="00312A77" w:rsidRDefault="000F604E" w:rsidP="000F604E">
            <w:pPr>
              <w:pStyle w:val="Tabletext"/>
            </w:pPr>
            <w:r w:rsidRPr="00312A77">
              <w:t>156.850</w:t>
            </w: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77</w:t>
            </w:r>
          </w:p>
        </w:tc>
        <w:tc>
          <w:tcPr>
            <w:tcW w:w="1049" w:type="dxa"/>
            <w:vAlign w:val="center"/>
          </w:tcPr>
          <w:p w:rsidR="000F604E" w:rsidRPr="00312A77" w:rsidRDefault="000F604E" w:rsidP="000F604E">
            <w:pPr>
              <w:pStyle w:val="Tabletext"/>
            </w:pPr>
          </w:p>
        </w:tc>
        <w:tc>
          <w:tcPr>
            <w:tcW w:w="1247" w:type="dxa"/>
            <w:vAlign w:val="center"/>
          </w:tcPr>
          <w:p w:rsidR="000F604E" w:rsidRPr="00312A77" w:rsidRDefault="000F604E" w:rsidP="000F604E">
            <w:pPr>
              <w:pStyle w:val="Tabletext"/>
            </w:pPr>
            <w:r w:rsidRPr="00312A77">
              <w:t>156.875</w:t>
            </w:r>
          </w:p>
        </w:tc>
        <w:tc>
          <w:tcPr>
            <w:tcW w:w="1248" w:type="dxa"/>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0F604E">
        <w:trPr>
          <w:cantSplit/>
        </w:trPr>
        <w:tc>
          <w:tcPr>
            <w:tcW w:w="1134" w:type="dxa"/>
          </w:tcPr>
          <w:p w:rsidR="000F604E" w:rsidRPr="00312A77" w:rsidRDefault="000F604E" w:rsidP="000F604E">
            <w:pPr>
              <w:pStyle w:val="Tabletext"/>
            </w:pPr>
            <w:r w:rsidRPr="00312A77">
              <w:t>18</w:t>
            </w:r>
          </w:p>
        </w:tc>
        <w:tc>
          <w:tcPr>
            <w:tcW w:w="1049" w:type="dxa"/>
            <w:vAlign w:val="center"/>
          </w:tcPr>
          <w:p w:rsidR="000F604E" w:rsidRPr="00312A77" w:rsidRDefault="000F604E" w:rsidP="000F604E">
            <w:pPr>
              <w:pStyle w:val="Tabletext"/>
            </w:pPr>
            <w:r w:rsidRPr="00312A77">
              <w:t>m)</w:t>
            </w:r>
          </w:p>
        </w:tc>
        <w:tc>
          <w:tcPr>
            <w:tcW w:w="1247" w:type="dxa"/>
            <w:vAlign w:val="center"/>
          </w:tcPr>
          <w:p w:rsidR="000F604E" w:rsidRPr="00312A77" w:rsidRDefault="000F604E" w:rsidP="000F604E">
            <w:pPr>
              <w:pStyle w:val="Tabletext"/>
            </w:pPr>
            <w:r w:rsidRPr="00312A77">
              <w:t>156.900</w:t>
            </w:r>
          </w:p>
        </w:tc>
        <w:tc>
          <w:tcPr>
            <w:tcW w:w="1248" w:type="dxa"/>
            <w:vAlign w:val="center"/>
          </w:tcPr>
          <w:p w:rsidR="000F604E" w:rsidRPr="00312A77" w:rsidRDefault="000F604E" w:rsidP="000F604E">
            <w:pPr>
              <w:pStyle w:val="Tabletext"/>
            </w:pPr>
            <w:r w:rsidRPr="00312A77">
              <w:t>161.500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78</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156.925</w:t>
            </w:r>
          </w:p>
        </w:tc>
        <w:tc>
          <w:tcPr>
            <w:tcW w:w="1248" w:type="dxa"/>
            <w:vAlign w:val="center"/>
          </w:tcPr>
          <w:p w:rsidR="000F604E" w:rsidRPr="00312A77" w:rsidRDefault="000F604E" w:rsidP="000F604E">
            <w:pPr>
              <w:pStyle w:val="Tabletext"/>
            </w:pPr>
            <w:r w:rsidRPr="00312A77">
              <w:t>161.525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1078</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156.925</w:t>
            </w:r>
          </w:p>
        </w:tc>
        <w:tc>
          <w:tcPr>
            <w:tcW w:w="1248" w:type="dxa"/>
          </w:tcPr>
          <w:p w:rsidR="000F604E" w:rsidRPr="00312A77" w:rsidRDefault="000F604E" w:rsidP="000F604E">
            <w:pPr>
              <w:pStyle w:val="Tabletext"/>
            </w:pPr>
            <w:r w:rsidRPr="00312A77">
              <w:t>156.925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2078</w:t>
            </w:r>
          </w:p>
        </w:tc>
        <w:tc>
          <w:tcPr>
            <w:tcW w:w="1049" w:type="dxa"/>
          </w:tcPr>
          <w:p w:rsidR="000F604E" w:rsidRPr="00312A77" w:rsidDel="003F11FD" w:rsidRDefault="00736049" w:rsidP="000F604E">
            <w:pPr>
              <w:pStyle w:val="Tabletext"/>
            </w:pPr>
            <w:ins w:id="504" w:author="RISSONE Christian" w:date="2014-04-02T11:39:00Z">
              <w:r w:rsidRPr="00312A77">
                <w:t>t), u), v)</w:t>
              </w:r>
            </w:ins>
          </w:p>
        </w:tc>
        <w:tc>
          <w:tcPr>
            <w:tcW w:w="1247" w:type="dxa"/>
          </w:tcPr>
          <w:p w:rsidR="000F604E" w:rsidRPr="00312A77" w:rsidRDefault="000F604E" w:rsidP="000F604E">
            <w:pPr>
              <w:pStyle w:val="Tabletext"/>
            </w:pPr>
            <w:del w:id="505" w:author="RISSONE Christian" w:date="2014-04-02T11:38:00Z">
              <w:r w:rsidRPr="00312A77" w:rsidDel="00736049">
                <w:delText>161.525</w:delText>
              </w:r>
            </w:del>
          </w:p>
        </w:tc>
        <w:tc>
          <w:tcPr>
            <w:tcW w:w="1248" w:type="dxa"/>
          </w:tcPr>
          <w:p w:rsidR="000F604E" w:rsidRPr="00312A77" w:rsidRDefault="000F604E" w:rsidP="000F604E">
            <w:pPr>
              <w:pStyle w:val="Tabletext"/>
            </w:pPr>
            <w:r w:rsidRPr="00312A77">
              <w:t>161.525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19</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156.950</w:t>
            </w:r>
          </w:p>
        </w:tc>
        <w:tc>
          <w:tcPr>
            <w:tcW w:w="1248" w:type="dxa"/>
            <w:vAlign w:val="center"/>
          </w:tcPr>
          <w:p w:rsidR="000F604E" w:rsidRPr="00312A77" w:rsidRDefault="000F604E" w:rsidP="000F604E">
            <w:pPr>
              <w:pStyle w:val="Tabletext"/>
            </w:pPr>
            <w:r w:rsidRPr="00312A77">
              <w:t>161.550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1019</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156.950</w:t>
            </w:r>
          </w:p>
        </w:tc>
        <w:tc>
          <w:tcPr>
            <w:tcW w:w="1248" w:type="dxa"/>
          </w:tcPr>
          <w:p w:rsidR="000F604E" w:rsidRPr="00312A77" w:rsidRDefault="000F604E" w:rsidP="000F604E">
            <w:pPr>
              <w:pStyle w:val="Tabletext"/>
            </w:pPr>
            <w:r w:rsidRPr="00312A77">
              <w:t>156.950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2019</w:t>
            </w:r>
          </w:p>
        </w:tc>
        <w:tc>
          <w:tcPr>
            <w:tcW w:w="1049" w:type="dxa"/>
          </w:tcPr>
          <w:p w:rsidR="000F604E" w:rsidRPr="00312A77" w:rsidDel="003F11FD" w:rsidRDefault="00736049" w:rsidP="000F604E">
            <w:pPr>
              <w:pStyle w:val="Tabletext"/>
            </w:pPr>
            <w:ins w:id="506" w:author="RISSONE Christian" w:date="2014-04-02T11:39:00Z">
              <w:r w:rsidRPr="00312A77">
                <w:t>t), u), v)</w:t>
              </w:r>
            </w:ins>
          </w:p>
        </w:tc>
        <w:tc>
          <w:tcPr>
            <w:tcW w:w="1247" w:type="dxa"/>
          </w:tcPr>
          <w:p w:rsidR="000F604E" w:rsidRPr="00312A77" w:rsidRDefault="000F604E" w:rsidP="000F604E">
            <w:pPr>
              <w:pStyle w:val="Tabletext"/>
            </w:pPr>
            <w:del w:id="507" w:author="RISSONE Christian" w:date="2014-04-02T11:38:00Z">
              <w:r w:rsidRPr="00312A77" w:rsidDel="00736049">
                <w:delText>161.550</w:delText>
              </w:r>
            </w:del>
          </w:p>
        </w:tc>
        <w:tc>
          <w:tcPr>
            <w:tcW w:w="1248" w:type="dxa"/>
          </w:tcPr>
          <w:p w:rsidR="000F604E" w:rsidRPr="00312A77" w:rsidRDefault="000F604E" w:rsidP="000F604E">
            <w:pPr>
              <w:pStyle w:val="Tabletext"/>
            </w:pPr>
            <w:r w:rsidRPr="00312A77">
              <w:t>161.550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79</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156.975</w:t>
            </w:r>
          </w:p>
        </w:tc>
        <w:tc>
          <w:tcPr>
            <w:tcW w:w="1248" w:type="dxa"/>
            <w:vAlign w:val="center"/>
          </w:tcPr>
          <w:p w:rsidR="000F604E" w:rsidRPr="00312A77" w:rsidRDefault="000F604E" w:rsidP="000F604E">
            <w:pPr>
              <w:pStyle w:val="Tabletext"/>
            </w:pPr>
            <w:r w:rsidRPr="00312A77">
              <w:t>161.575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1079</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156.975</w:t>
            </w:r>
          </w:p>
        </w:tc>
        <w:tc>
          <w:tcPr>
            <w:tcW w:w="1248" w:type="dxa"/>
          </w:tcPr>
          <w:p w:rsidR="000F604E" w:rsidRPr="00312A77" w:rsidRDefault="000F604E" w:rsidP="000F604E">
            <w:pPr>
              <w:pStyle w:val="Tabletext"/>
            </w:pPr>
            <w:r w:rsidRPr="00312A77">
              <w:t>156.975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2079</w:t>
            </w:r>
          </w:p>
        </w:tc>
        <w:tc>
          <w:tcPr>
            <w:tcW w:w="1049" w:type="dxa"/>
          </w:tcPr>
          <w:p w:rsidR="000F604E" w:rsidRPr="00312A77" w:rsidDel="003F11FD" w:rsidRDefault="00736049" w:rsidP="000F604E">
            <w:pPr>
              <w:pStyle w:val="Tabletext"/>
            </w:pPr>
            <w:ins w:id="508" w:author="RISSONE Christian" w:date="2014-04-02T11:39:00Z">
              <w:r w:rsidRPr="00312A77">
                <w:t>t), u), v)</w:t>
              </w:r>
            </w:ins>
          </w:p>
        </w:tc>
        <w:tc>
          <w:tcPr>
            <w:tcW w:w="1247" w:type="dxa"/>
          </w:tcPr>
          <w:p w:rsidR="000F604E" w:rsidRPr="00312A77" w:rsidRDefault="000F604E" w:rsidP="000F604E">
            <w:pPr>
              <w:pStyle w:val="Tabletext"/>
            </w:pPr>
            <w:del w:id="509" w:author="RISSONE Christian" w:date="2014-04-02T11:39:00Z">
              <w:r w:rsidRPr="00312A77" w:rsidDel="00736049">
                <w:delText>161.575</w:delText>
              </w:r>
            </w:del>
          </w:p>
        </w:tc>
        <w:tc>
          <w:tcPr>
            <w:tcW w:w="1248" w:type="dxa"/>
          </w:tcPr>
          <w:p w:rsidR="000F604E" w:rsidRPr="00312A77" w:rsidRDefault="000F604E" w:rsidP="000F604E">
            <w:pPr>
              <w:pStyle w:val="Tabletext"/>
            </w:pPr>
            <w:r w:rsidRPr="00312A77">
              <w:t>161.575</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w:t>
            </w:r>
          </w:p>
        </w:tc>
        <w:tc>
          <w:tcPr>
            <w:tcW w:w="1049" w:type="dxa"/>
            <w:vAlign w:val="center"/>
          </w:tcPr>
          <w:p w:rsidR="000F604E" w:rsidRPr="00312A77" w:rsidRDefault="000F604E" w:rsidP="000F604E">
            <w:pPr>
              <w:pStyle w:val="Tabletext"/>
            </w:pPr>
            <w:r w:rsidRPr="00312A77">
              <w:t>t), u), v)</w:t>
            </w:r>
          </w:p>
        </w:tc>
        <w:tc>
          <w:tcPr>
            <w:tcW w:w="1247" w:type="dxa"/>
            <w:vAlign w:val="center"/>
          </w:tcPr>
          <w:p w:rsidR="000F604E" w:rsidRPr="00312A77" w:rsidRDefault="000F604E" w:rsidP="000F604E">
            <w:pPr>
              <w:pStyle w:val="Tabletext"/>
            </w:pPr>
            <w:r w:rsidRPr="00312A77">
              <w:t>157.000</w:t>
            </w:r>
          </w:p>
        </w:tc>
        <w:tc>
          <w:tcPr>
            <w:tcW w:w="1248" w:type="dxa"/>
            <w:vAlign w:val="center"/>
          </w:tcPr>
          <w:p w:rsidR="000F604E" w:rsidRPr="00312A77" w:rsidRDefault="000F604E" w:rsidP="000F604E">
            <w:pPr>
              <w:pStyle w:val="Tabletext"/>
            </w:pPr>
            <w:r w:rsidRPr="00312A77">
              <w:t>161.600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1020</w:t>
            </w:r>
          </w:p>
        </w:tc>
        <w:tc>
          <w:tcPr>
            <w:tcW w:w="1049" w:type="dxa"/>
          </w:tcPr>
          <w:p w:rsidR="000F604E" w:rsidRPr="00312A77" w:rsidDel="003F11FD" w:rsidRDefault="000F604E" w:rsidP="000F604E">
            <w:pPr>
              <w:pStyle w:val="Tabletext"/>
            </w:pPr>
          </w:p>
        </w:tc>
        <w:tc>
          <w:tcPr>
            <w:tcW w:w="1247" w:type="dxa"/>
          </w:tcPr>
          <w:p w:rsidR="000F604E" w:rsidRPr="00312A77" w:rsidRDefault="000F604E" w:rsidP="000F604E">
            <w:pPr>
              <w:pStyle w:val="Tabletext"/>
            </w:pPr>
            <w:r w:rsidRPr="00312A77">
              <w:t>157.000</w:t>
            </w:r>
          </w:p>
        </w:tc>
        <w:tc>
          <w:tcPr>
            <w:tcW w:w="1248" w:type="dxa"/>
          </w:tcPr>
          <w:p w:rsidR="000F604E" w:rsidRPr="00312A77" w:rsidRDefault="000F604E" w:rsidP="000F604E">
            <w:pPr>
              <w:pStyle w:val="Tabletext"/>
            </w:pPr>
            <w:r w:rsidRPr="00312A77">
              <w:t>157.000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2020</w:t>
            </w:r>
          </w:p>
        </w:tc>
        <w:tc>
          <w:tcPr>
            <w:tcW w:w="1049" w:type="dxa"/>
          </w:tcPr>
          <w:p w:rsidR="000F604E" w:rsidRPr="00312A77" w:rsidDel="003F11FD" w:rsidRDefault="00736049" w:rsidP="000F604E">
            <w:pPr>
              <w:pStyle w:val="Tabletext"/>
            </w:pPr>
            <w:ins w:id="510" w:author="RISSONE Christian" w:date="2014-04-02T11:39:00Z">
              <w:r w:rsidRPr="00312A77">
                <w:t>t), u), v)</w:t>
              </w:r>
            </w:ins>
          </w:p>
        </w:tc>
        <w:tc>
          <w:tcPr>
            <w:tcW w:w="1247" w:type="dxa"/>
          </w:tcPr>
          <w:p w:rsidR="000F604E" w:rsidRPr="00312A77" w:rsidRDefault="000F604E" w:rsidP="000F604E">
            <w:pPr>
              <w:pStyle w:val="Tabletext"/>
            </w:pPr>
            <w:del w:id="511" w:author="RISSONE Christian" w:date="2014-04-02T11:39:00Z">
              <w:r w:rsidRPr="00312A77" w:rsidDel="00736049">
                <w:delText>161.600</w:delText>
              </w:r>
            </w:del>
          </w:p>
        </w:tc>
        <w:tc>
          <w:tcPr>
            <w:tcW w:w="1248" w:type="dxa"/>
          </w:tcPr>
          <w:p w:rsidR="000F604E" w:rsidRPr="00312A77" w:rsidRDefault="000F604E" w:rsidP="000F604E">
            <w:pPr>
              <w:pStyle w:val="Tabletext"/>
            </w:pPr>
            <w:r w:rsidRPr="00312A77">
              <w:t>161.600</w:t>
            </w:r>
          </w:p>
        </w:tc>
        <w:tc>
          <w:tcPr>
            <w:tcW w:w="1021" w:type="dxa"/>
          </w:tcPr>
          <w:p w:rsidR="000F604E" w:rsidRPr="00312A77" w:rsidRDefault="000F604E" w:rsidP="000F604E">
            <w:pPr>
              <w:pStyle w:val="Tabletext"/>
            </w:pPr>
          </w:p>
        </w:tc>
        <w:tc>
          <w:tcPr>
            <w:tcW w:w="1191" w:type="dxa"/>
          </w:tcPr>
          <w:p w:rsidR="000F604E" w:rsidRPr="00312A77" w:rsidRDefault="000F604E" w:rsidP="000F604E">
            <w:pPr>
              <w:pStyle w:val="Tabletext"/>
            </w:pPr>
            <w:r w:rsidRPr="00312A77">
              <w:t>x</w:t>
            </w:r>
          </w:p>
        </w:tc>
        <w:tc>
          <w:tcPr>
            <w:tcW w:w="1191" w:type="dxa"/>
          </w:tcPr>
          <w:p w:rsidR="000F604E" w:rsidRPr="00312A77" w:rsidRDefault="000F604E" w:rsidP="000F604E">
            <w:pPr>
              <w:pStyle w:val="Tabletext"/>
            </w:pPr>
          </w:p>
        </w:tc>
        <w:tc>
          <w:tcPr>
            <w:tcW w:w="1219" w:type="dxa"/>
          </w:tcPr>
          <w:p w:rsidR="000F604E" w:rsidRPr="00312A77" w:rsidRDefault="000F604E" w:rsidP="000F604E">
            <w:pPr>
              <w:pStyle w:val="Tabletext"/>
            </w:pPr>
          </w:p>
        </w:tc>
      </w:tr>
      <w:tr w:rsidR="000F604E" w:rsidRPr="004046E7" w:rsidTr="000F604E">
        <w:trPr>
          <w:cantSplit/>
        </w:trPr>
        <w:tc>
          <w:tcPr>
            <w:tcW w:w="1134" w:type="dxa"/>
            <w:vAlign w:val="center"/>
          </w:tcPr>
          <w:p w:rsidR="000F604E" w:rsidRPr="00312A77" w:rsidRDefault="000F604E" w:rsidP="000F604E">
            <w:pPr>
              <w:pStyle w:val="Tabletext"/>
            </w:pPr>
            <w:r w:rsidRPr="00312A77">
              <w:t>80</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157.025</w:t>
            </w:r>
          </w:p>
        </w:tc>
        <w:tc>
          <w:tcPr>
            <w:tcW w:w="1248" w:type="dxa"/>
            <w:vAlign w:val="center"/>
          </w:tcPr>
          <w:p w:rsidR="000F604E" w:rsidRPr="00312A77" w:rsidRDefault="000F604E" w:rsidP="000F604E">
            <w:pPr>
              <w:pStyle w:val="Tabletext"/>
            </w:pPr>
            <w:r w:rsidRPr="00312A77">
              <w:t>161.625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21</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157.050</w:t>
            </w:r>
          </w:p>
        </w:tc>
        <w:tc>
          <w:tcPr>
            <w:tcW w:w="1248" w:type="dxa"/>
            <w:vAlign w:val="center"/>
          </w:tcPr>
          <w:p w:rsidR="000F604E" w:rsidRPr="00312A77" w:rsidRDefault="000F604E" w:rsidP="000F604E">
            <w:pPr>
              <w:pStyle w:val="Tabletext"/>
            </w:pPr>
            <w:r w:rsidRPr="00312A77">
              <w:t>161.650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81</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157.075</w:t>
            </w:r>
          </w:p>
        </w:tc>
        <w:tc>
          <w:tcPr>
            <w:tcW w:w="1248" w:type="dxa"/>
            <w:vAlign w:val="center"/>
          </w:tcPr>
          <w:p w:rsidR="000F604E" w:rsidRPr="00312A77" w:rsidRDefault="000F604E" w:rsidP="000F604E">
            <w:pPr>
              <w:pStyle w:val="Tabletext"/>
            </w:pPr>
            <w:r w:rsidRPr="00312A77">
              <w:t>161.675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lastRenderedPageBreak/>
              <w:t>22</w:t>
            </w:r>
          </w:p>
        </w:tc>
        <w:tc>
          <w:tcPr>
            <w:tcW w:w="1049" w:type="dxa"/>
            <w:vAlign w:val="center"/>
          </w:tcPr>
          <w:p w:rsidR="000F604E" w:rsidRPr="00312A77" w:rsidRDefault="000F604E" w:rsidP="000F604E">
            <w:pPr>
              <w:pStyle w:val="Tabletext"/>
            </w:pPr>
            <w:r w:rsidRPr="00312A77">
              <w:t>w), y)</w:t>
            </w:r>
          </w:p>
        </w:tc>
        <w:tc>
          <w:tcPr>
            <w:tcW w:w="1247" w:type="dxa"/>
            <w:vAlign w:val="center"/>
          </w:tcPr>
          <w:p w:rsidR="000F604E" w:rsidRPr="00312A77" w:rsidRDefault="000F604E" w:rsidP="000F604E">
            <w:pPr>
              <w:pStyle w:val="Tabletext"/>
            </w:pPr>
            <w:r w:rsidRPr="00312A77">
              <w:t>157.100</w:t>
            </w:r>
          </w:p>
        </w:tc>
        <w:tc>
          <w:tcPr>
            <w:tcW w:w="1248" w:type="dxa"/>
            <w:vAlign w:val="center"/>
          </w:tcPr>
          <w:p w:rsidR="000F604E" w:rsidRPr="00312A77" w:rsidRDefault="000F604E" w:rsidP="000F604E">
            <w:pPr>
              <w:pStyle w:val="Tabletext"/>
            </w:pPr>
            <w:r w:rsidRPr="00312A77">
              <w:t>161.700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82</w:t>
            </w:r>
          </w:p>
        </w:tc>
        <w:tc>
          <w:tcPr>
            <w:tcW w:w="1049" w:type="dxa"/>
            <w:vAlign w:val="center"/>
          </w:tcPr>
          <w:p w:rsidR="000F604E" w:rsidRPr="00312A77" w:rsidRDefault="000F604E" w:rsidP="000F604E">
            <w:pPr>
              <w:pStyle w:val="Tabletext"/>
            </w:pPr>
            <w:r w:rsidRPr="00312A77">
              <w:t>w), x), y)</w:t>
            </w:r>
          </w:p>
        </w:tc>
        <w:tc>
          <w:tcPr>
            <w:tcW w:w="1247" w:type="dxa"/>
            <w:vAlign w:val="center"/>
          </w:tcPr>
          <w:p w:rsidR="000F604E" w:rsidRPr="00312A77" w:rsidRDefault="000F604E" w:rsidP="000F604E">
            <w:pPr>
              <w:pStyle w:val="Tabletext"/>
            </w:pPr>
            <w:r w:rsidRPr="00312A77">
              <w:t>157.125</w:t>
            </w:r>
          </w:p>
        </w:tc>
        <w:tc>
          <w:tcPr>
            <w:tcW w:w="1248" w:type="dxa"/>
            <w:vAlign w:val="center"/>
          </w:tcPr>
          <w:p w:rsidR="000F604E" w:rsidRPr="00312A77" w:rsidRDefault="000F604E" w:rsidP="000F604E">
            <w:pPr>
              <w:pStyle w:val="Tabletext"/>
            </w:pPr>
            <w:r w:rsidRPr="00312A77">
              <w:t>161.725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23</w:t>
            </w:r>
          </w:p>
        </w:tc>
        <w:tc>
          <w:tcPr>
            <w:tcW w:w="1049" w:type="dxa"/>
            <w:vAlign w:val="center"/>
          </w:tcPr>
          <w:p w:rsidR="000F604E" w:rsidRPr="00312A77" w:rsidRDefault="000F604E" w:rsidP="000F604E">
            <w:pPr>
              <w:pStyle w:val="Tabletext"/>
            </w:pPr>
            <w:r w:rsidRPr="00312A77">
              <w:t>w), x), y)</w:t>
            </w:r>
          </w:p>
        </w:tc>
        <w:tc>
          <w:tcPr>
            <w:tcW w:w="1247" w:type="dxa"/>
            <w:vAlign w:val="center"/>
          </w:tcPr>
          <w:p w:rsidR="000F604E" w:rsidRPr="00312A77" w:rsidRDefault="000F604E" w:rsidP="000F604E">
            <w:pPr>
              <w:pStyle w:val="Tabletext"/>
            </w:pPr>
            <w:r w:rsidRPr="00312A77">
              <w:t>157.150</w:t>
            </w:r>
          </w:p>
        </w:tc>
        <w:tc>
          <w:tcPr>
            <w:tcW w:w="1248" w:type="dxa"/>
            <w:vAlign w:val="center"/>
          </w:tcPr>
          <w:p w:rsidR="000F604E" w:rsidRPr="00312A77" w:rsidRDefault="000F604E" w:rsidP="000F604E">
            <w:pPr>
              <w:pStyle w:val="Tabletext"/>
            </w:pPr>
            <w:r w:rsidRPr="00312A77">
              <w:t>161.750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vAlign w:val="center"/>
          </w:tcPr>
          <w:p w:rsidR="000F604E" w:rsidRPr="00312A77" w:rsidRDefault="000F604E" w:rsidP="000F604E">
            <w:pPr>
              <w:pStyle w:val="Tabletext"/>
            </w:pPr>
            <w:r w:rsidRPr="00312A77">
              <w:t>83</w:t>
            </w:r>
          </w:p>
        </w:tc>
        <w:tc>
          <w:tcPr>
            <w:tcW w:w="1049" w:type="dxa"/>
            <w:vAlign w:val="center"/>
          </w:tcPr>
          <w:p w:rsidR="000F604E" w:rsidRPr="00312A77" w:rsidRDefault="000F604E" w:rsidP="000F604E">
            <w:pPr>
              <w:pStyle w:val="Tabletext"/>
            </w:pPr>
            <w:r w:rsidRPr="00312A77">
              <w:t>w), x), y)</w:t>
            </w:r>
          </w:p>
        </w:tc>
        <w:tc>
          <w:tcPr>
            <w:tcW w:w="1247" w:type="dxa"/>
            <w:vAlign w:val="center"/>
          </w:tcPr>
          <w:p w:rsidR="000F604E" w:rsidRPr="00312A77" w:rsidRDefault="000F604E" w:rsidP="000F604E">
            <w:pPr>
              <w:pStyle w:val="Tabletext"/>
            </w:pPr>
            <w:r w:rsidRPr="00312A77">
              <w:t>157.175</w:t>
            </w:r>
          </w:p>
        </w:tc>
        <w:tc>
          <w:tcPr>
            <w:tcW w:w="1248" w:type="dxa"/>
            <w:vAlign w:val="center"/>
          </w:tcPr>
          <w:p w:rsidR="000F604E" w:rsidRPr="00312A77" w:rsidRDefault="000F604E" w:rsidP="000F604E">
            <w:pPr>
              <w:pStyle w:val="Tabletext"/>
            </w:pPr>
            <w:r w:rsidRPr="00312A77">
              <w:t>161.775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00B0F0"/>
            <w:vAlign w:val="center"/>
          </w:tcPr>
          <w:p w:rsidR="000F604E" w:rsidRPr="00312A77" w:rsidRDefault="000F604E" w:rsidP="000F604E">
            <w:pPr>
              <w:pStyle w:val="Tabletext"/>
            </w:pPr>
            <w:r w:rsidRPr="00312A77">
              <w:t>24</w:t>
            </w:r>
          </w:p>
        </w:tc>
        <w:tc>
          <w:tcPr>
            <w:tcW w:w="1049" w:type="dxa"/>
            <w:vAlign w:val="center"/>
          </w:tcPr>
          <w:p w:rsidR="000F604E" w:rsidRPr="00312A77" w:rsidRDefault="000F604E" w:rsidP="000F604E">
            <w:pPr>
              <w:pStyle w:val="Tabletext"/>
              <w:rPr>
                <w:ins w:id="512" w:author="RISSONE Christian" w:date="2013-12-18T16:33:00Z"/>
              </w:rPr>
            </w:pPr>
            <w:r w:rsidRPr="00312A77">
              <w:t xml:space="preserve">w), </w:t>
            </w:r>
            <w:proofErr w:type="spellStart"/>
            <w:r w:rsidRPr="00312A77">
              <w:t>ww</w:t>
            </w:r>
            <w:proofErr w:type="spellEnd"/>
            <w:r w:rsidRPr="00312A77">
              <w:t xml:space="preserve">), x), </w:t>
            </w:r>
            <w:del w:id="513" w:author="RISSONE Christian" w:date="2013-12-18T17:30:00Z">
              <w:r w:rsidRPr="00312A77" w:rsidDel="00D92C64">
                <w:delText>y)</w:delText>
              </w:r>
            </w:del>
          </w:p>
          <w:p w:rsidR="000F604E" w:rsidRPr="00312A77" w:rsidRDefault="000F604E" w:rsidP="000F604E">
            <w:pPr>
              <w:pStyle w:val="Tabletext"/>
            </w:pPr>
            <w:ins w:id="514" w:author="RISSONE Christian" w:date="2013-12-18T16:33:00Z">
              <w:r w:rsidRPr="00312A77">
                <w:t>AAA)</w:t>
              </w:r>
            </w:ins>
          </w:p>
        </w:tc>
        <w:tc>
          <w:tcPr>
            <w:tcW w:w="1247" w:type="dxa"/>
            <w:shd w:val="clear" w:color="auto" w:fill="00B0F0"/>
            <w:vAlign w:val="center"/>
          </w:tcPr>
          <w:p w:rsidR="000F604E" w:rsidRPr="00312A77" w:rsidRDefault="000F604E" w:rsidP="000F604E">
            <w:pPr>
              <w:pStyle w:val="Tabletext"/>
            </w:pPr>
            <w:r w:rsidRPr="00312A77">
              <w:t>157.200</w:t>
            </w:r>
          </w:p>
        </w:tc>
        <w:tc>
          <w:tcPr>
            <w:tcW w:w="1248" w:type="dxa"/>
            <w:shd w:val="clear" w:color="auto" w:fill="00B0F0"/>
            <w:vAlign w:val="center"/>
          </w:tcPr>
          <w:p w:rsidR="000F604E" w:rsidRPr="00312A77" w:rsidRDefault="000F604E" w:rsidP="000F604E">
            <w:pPr>
              <w:pStyle w:val="Tabletext"/>
            </w:pPr>
            <w:r w:rsidRPr="00312A77">
              <w:t>161.800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auto"/>
            <w:vAlign w:val="center"/>
          </w:tcPr>
          <w:p w:rsidR="000F604E" w:rsidRPr="00312A77" w:rsidRDefault="000F604E" w:rsidP="000F604E">
            <w:pPr>
              <w:pStyle w:val="Tabletext"/>
            </w:pPr>
            <w:ins w:id="515" w:author="RISSONE Christian" w:date="2013-12-18T16:32:00Z">
              <w:r w:rsidRPr="00312A77">
                <w:t>1024</w:t>
              </w:r>
            </w:ins>
          </w:p>
        </w:tc>
        <w:tc>
          <w:tcPr>
            <w:tcW w:w="1049" w:type="dxa"/>
            <w:shd w:val="clear" w:color="auto" w:fill="auto"/>
            <w:vAlign w:val="center"/>
          </w:tcPr>
          <w:p w:rsidR="000F604E" w:rsidRPr="00312A77" w:rsidRDefault="000F604E" w:rsidP="000F604E">
            <w:pPr>
              <w:pStyle w:val="Tabletext"/>
            </w:pPr>
            <w:ins w:id="516" w:author="RISSONE Christian" w:date="2013-12-18T16:34:00Z">
              <w:r w:rsidRPr="00312A77">
                <w:t>BBB)</w:t>
              </w:r>
            </w:ins>
          </w:p>
        </w:tc>
        <w:tc>
          <w:tcPr>
            <w:tcW w:w="1247" w:type="dxa"/>
            <w:shd w:val="clear" w:color="auto" w:fill="FFFF00"/>
            <w:vAlign w:val="center"/>
          </w:tcPr>
          <w:p w:rsidR="000F604E" w:rsidRPr="00312A77" w:rsidRDefault="000F604E" w:rsidP="000F604E">
            <w:pPr>
              <w:pStyle w:val="Tabletext"/>
            </w:pPr>
            <w:ins w:id="517" w:author="RISSONE Christian" w:date="2013-12-18T16:32:00Z">
              <w:r w:rsidRPr="00312A77">
                <w:t>157.200</w:t>
              </w:r>
            </w:ins>
          </w:p>
        </w:tc>
        <w:tc>
          <w:tcPr>
            <w:tcW w:w="1248" w:type="dxa"/>
            <w:shd w:val="clear" w:color="auto" w:fill="auto"/>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18" w:author="RISSONE Christian" w:date="2014-04-03T12:40: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19" w:author="RISSONE Christian" w:date="2014-04-03T12:40:00Z">
            <w:trPr>
              <w:gridBefore w:val="1"/>
              <w:gridAfter w:val="0"/>
              <w:cantSplit/>
            </w:trPr>
          </w:trPrChange>
        </w:trPr>
        <w:tc>
          <w:tcPr>
            <w:tcW w:w="1134" w:type="dxa"/>
            <w:shd w:val="clear" w:color="auto" w:fill="auto"/>
            <w:vAlign w:val="center"/>
            <w:tcPrChange w:id="520" w:author="RISSONE Christian" w:date="2014-04-03T12:40:00Z">
              <w:tcPr>
                <w:tcW w:w="1134" w:type="dxa"/>
                <w:gridSpan w:val="3"/>
                <w:shd w:val="clear" w:color="auto" w:fill="auto"/>
                <w:vAlign w:val="center"/>
              </w:tcPr>
            </w:tcPrChange>
          </w:tcPr>
          <w:p w:rsidR="00D975EA" w:rsidRPr="00312A77" w:rsidRDefault="00D975EA" w:rsidP="00D975EA">
            <w:pPr>
              <w:pStyle w:val="Tabletext"/>
            </w:pPr>
            <w:ins w:id="521" w:author="RISSONE Christian" w:date="2013-12-18T16:32:00Z">
              <w:r w:rsidRPr="00312A77">
                <w:t>2024</w:t>
              </w:r>
            </w:ins>
          </w:p>
        </w:tc>
        <w:tc>
          <w:tcPr>
            <w:tcW w:w="1049" w:type="dxa"/>
            <w:shd w:val="clear" w:color="auto" w:fill="auto"/>
            <w:vAlign w:val="center"/>
            <w:tcPrChange w:id="522" w:author="RISSONE Christian" w:date="2014-04-03T12:40:00Z">
              <w:tcPr>
                <w:tcW w:w="1049" w:type="dxa"/>
                <w:gridSpan w:val="3"/>
                <w:shd w:val="clear" w:color="auto" w:fill="auto"/>
                <w:vAlign w:val="center"/>
              </w:tcPr>
            </w:tcPrChange>
          </w:tcPr>
          <w:p w:rsidR="00D975EA" w:rsidRPr="00312A77" w:rsidRDefault="00D975EA" w:rsidP="00D975EA">
            <w:pPr>
              <w:pStyle w:val="Tabletext"/>
            </w:pPr>
            <w:ins w:id="523" w:author="RISSONE Christian" w:date="2013-12-18T16:39:00Z">
              <w:r w:rsidRPr="00312A77">
                <w:t>CCC)</w:t>
              </w:r>
            </w:ins>
          </w:p>
        </w:tc>
        <w:tc>
          <w:tcPr>
            <w:tcW w:w="1247" w:type="dxa"/>
            <w:shd w:val="clear" w:color="auto" w:fill="92D050"/>
            <w:vAlign w:val="center"/>
            <w:tcPrChange w:id="524" w:author="RISSONE Christian" w:date="2014-04-03T12:40:00Z">
              <w:tcPr>
                <w:tcW w:w="1247" w:type="dxa"/>
                <w:gridSpan w:val="3"/>
                <w:shd w:val="clear" w:color="auto" w:fill="auto"/>
                <w:vAlign w:val="center"/>
              </w:tcPr>
            </w:tcPrChange>
          </w:tcPr>
          <w:p w:rsidR="00D975EA" w:rsidRPr="00312A77" w:rsidRDefault="00D975EA" w:rsidP="00D975EA">
            <w:pPr>
              <w:pStyle w:val="Tabletext"/>
            </w:pPr>
            <w:ins w:id="525" w:author="Plenary Room" w:date="2014-04-03T12:25:00Z">
              <w:r w:rsidRPr="00312A77">
                <w:t>161.800</w:t>
              </w:r>
            </w:ins>
          </w:p>
        </w:tc>
        <w:tc>
          <w:tcPr>
            <w:tcW w:w="1248" w:type="dxa"/>
            <w:shd w:val="clear" w:color="auto" w:fill="92D050"/>
            <w:vAlign w:val="center"/>
            <w:tcPrChange w:id="526" w:author="RISSONE Christian" w:date="2014-04-03T12:40:00Z">
              <w:tcPr>
                <w:tcW w:w="1248" w:type="dxa"/>
                <w:gridSpan w:val="3"/>
                <w:shd w:val="clear" w:color="auto" w:fill="92D050"/>
                <w:vAlign w:val="center"/>
              </w:tcPr>
            </w:tcPrChange>
          </w:tcPr>
          <w:p w:rsidR="00D975EA" w:rsidRPr="00312A77" w:rsidRDefault="00D975EA" w:rsidP="00D975EA">
            <w:pPr>
              <w:pStyle w:val="Tabletext"/>
            </w:pPr>
            <w:ins w:id="527" w:author="RISSONE Christian" w:date="2013-12-18T16:32:00Z">
              <w:r w:rsidRPr="00312A77">
                <w:t>161.800</w:t>
              </w:r>
            </w:ins>
          </w:p>
        </w:tc>
        <w:tc>
          <w:tcPr>
            <w:tcW w:w="1021" w:type="dxa"/>
            <w:vAlign w:val="center"/>
            <w:tcPrChange w:id="528" w:author="RISSONE Christian" w:date="2014-04-03T12:40:00Z">
              <w:tcPr>
                <w:tcW w:w="1021" w:type="dxa"/>
                <w:gridSpan w:val="3"/>
                <w:vAlign w:val="center"/>
              </w:tcPr>
            </w:tcPrChange>
          </w:tcPr>
          <w:p w:rsidR="00D975EA" w:rsidRPr="00312A77" w:rsidRDefault="006D3F02" w:rsidP="00D975EA">
            <w:pPr>
              <w:pStyle w:val="Tabletext"/>
            </w:pPr>
            <w:ins w:id="529" w:author="Plenary Room" w:date="2014-04-03T12:37:00Z">
              <w:r>
                <w:t>x</w:t>
              </w:r>
            </w:ins>
          </w:p>
        </w:tc>
        <w:tc>
          <w:tcPr>
            <w:tcW w:w="1191" w:type="dxa"/>
            <w:vAlign w:val="center"/>
            <w:tcPrChange w:id="530" w:author="RISSONE Christian" w:date="2014-04-03T12:40:00Z">
              <w:tcPr>
                <w:tcW w:w="1191" w:type="dxa"/>
                <w:gridSpan w:val="3"/>
                <w:vAlign w:val="center"/>
              </w:tcPr>
            </w:tcPrChange>
          </w:tcPr>
          <w:p w:rsidR="00D975EA" w:rsidRPr="00312A77" w:rsidRDefault="00D975EA" w:rsidP="00D975EA">
            <w:pPr>
              <w:pStyle w:val="Tabletext"/>
            </w:pPr>
          </w:p>
        </w:tc>
        <w:tc>
          <w:tcPr>
            <w:tcW w:w="1191" w:type="dxa"/>
            <w:vAlign w:val="center"/>
            <w:tcPrChange w:id="531" w:author="RISSONE Christian" w:date="2014-04-03T12:40:00Z">
              <w:tcPr>
                <w:tcW w:w="1191" w:type="dxa"/>
                <w:gridSpan w:val="3"/>
                <w:vAlign w:val="center"/>
              </w:tcPr>
            </w:tcPrChange>
          </w:tcPr>
          <w:p w:rsidR="00D975EA" w:rsidRPr="00312A77" w:rsidRDefault="00D975EA" w:rsidP="00D975EA">
            <w:pPr>
              <w:pStyle w:val="Tabletext"/>
            </w:pPr>
          </w:p>
        </w:tc>
        <w:tc>
          <w:tcPr>
            <w:tcW w:w="1219" w:type="dxa"/>
            <w:vAlign w:val="center"/>
            <w:tcPrChange w:id="532" w:author="RISSONE Christian" w:date="2014-04-03T12:40:00Z">
              <w:tcPr>
                <w:tcW w:w="1219" w:type="dxa"/>
                <w:gridSpan w:val="3"/>
                <w:vAlign w:val="center"/>
              </w:tcPr>
            </w:tcPrChange>
          </w:tcPr>
          <w:p w:rsidR="00D975EA" w:rsidRPr="00312A77" w:rsidRDefault="00D975EA" w:rsidP="00D975EA">
            <w:pPr>
              <w:pStyle w:val="Tabletext"/>
            </w:pPr>
          </w:p>
        </w:tc>
      </w:tr>
      <w:tr w:rsidR="000F604E" w:rsidRPr="004046E7" w:rsidTr="000F604E">
        <w:trPr>
          <w:cantSplit/>
        </w:trPr>
        <w:tc>
          <w:tcPr>
            <w:tcW w:w="1134" w:type="dxa"/>
            <w:shd w:val="clear" w:color="auto" w:fill="00B0F0"/>
            <w:vAlign w:val="center"/>
          </w:tcPr>
          <w:p w:rsidR="000F604E" w:rsidRPr="00312A77" w:rsidRDefault="000F604E" w:rsidP="000F604E">
            <w:pPr>
              <w:pStyle w:val="Tabletext"/>
            </w:pPr>
            <w:r w:rsidRPr="00312A77">
              <w:t>84</w:t>
            </w:r>
          </w:p>
        </w:tc>
        <w:tc>
          <w:tcPr>
            <w:tcW w:w="1049" w:type="dxa"/>
            <w:vAlign w:val="center"/>
          </w:tcPr>
          <w:p w:rsidR="000F604E" w:rsidRPr="00312A77" w:rsidRDefault="000F604E" w:rsidP="000F604E">
            <w:pPr>
              <w:pStyle w:val="Tabletext"/>
            </w:pPr>
            <w:r w:rsidRPr="00312A77">
              <w:t xml:space="preserve">w), </w:t>
            </w:r>
            <w:proofErr w:type="spellStart"/>
            <w:r w:rsidRPr="00312A77">
              <w:t>ww</w:t>
            </w:r>
            <w:proofErr w:type="spellEnd"/>
            <w:r w:rsidRPr="00312A77">
              <w:t xml:space="preserve">), x), </w:t>
            </w:r>
            <w:del w:id="533" w:author="RISSONE Christian" w:date="2013-12-18T17:30:00Z">
              <w:r w:rsidRPr="00312A77" w:rsidDel="00D92C64">
                <w:delText>y)</w:delText>
              </w:r>
            </w:del>
            <w:ins w:id="534" w:author="RISSONE Christian" w:date="2013-12-18T17:30:00Z">
              <w:r w:rsidRPr="00312A77">
                <w:t xml:space="preserve"> </w:t>
              </w:r>
            </w:ins>
            <w:ins w:id="535" w:author="RISSONE Christian" w:date="2013-12-18T16:33:00Z">
              <w:r w:rsidRPr="00312A77">
                <w:t>AAA)</w:t>
              </w:r>
            </w:ins>
          </w:p>
        </w:tc>
        <w:tc>
          <w:tcPr>
            <w:tcW w:w="1247" w:type="dxa"/>
            <w:shd w:val="clear" w:color="auto" w:fill="00B0F0"/>
            <w:vAlign w:val="center"/>
          </w:tcPr>
          <w:p w:rsidR="000F604E" w:rsidRPr="00312A77" w:rsidRDefault="000F604E" w:rsidP="000F604E">
            <w:pPr>
              <w:pStyle w:val="Tabletext"/>
            </w:pPr>
            <w:r w:rsidRPr="00312A77">
              <w:t>157.225</w:t>
            </w:r>
          </w:p>
        </w:tc>
        <w:tc>
          <w:tcPr>
            <w:tcW w:w="1248" w:type="dxa"/>
            <w:shd w:val="clear" w:color="auto" w:fill="00B0F0"/>
            <w:vAlign w:val="center"/>
          </w:tcPr>
          <w:p w:rsidR="000F604E" w:rsidRPr="00312A77" w:rsidRDefault="000F604E" w:rsidP="000F604E">
            <w:pPr>
              <w:pStyle w:val="Tabletext"/>
            </w:pPr>
            <w:r w:rsidRPr="00312A77">
              <w:t>161.825</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auto"/>
            <w:vAlign w:val="center"/>
          </w:tcPr>
          <w:p w:rsidR="000F604E" w:rsidRPr="00312A77" w:rsidRDefault="000F604E" w:rsidP="000F604E">
            <w:pPr>
              <w:pStyle w:val="Tabletext"/>
            </w:pPr>
            <w:ins w:id="536" w:author="RISSONE Christian" w:date="2013-12-18T16:32:00Z">
              <w:r w:rsidRPr="00312A77">
                <w:t>1084</w:t>
              </w:r>
            </w:ins>
          </w:p>
        </w:tc>
        <w:tc>
          <w:tcPr>
            <w:tcW w:w="1049" w:type="dxa"/>
            <w:shd w:val="clear" w:color="auto" w:fill="auto"/>
            <w:vAlign w:val="center"/>
          </w:tcPr>
          <w:p w:rsidR="000F604E" w:rsidRPr="00312A77" w:rsidRDefault="000F604E" w:rsidP="000F604E">
            <w:pPr>
              <w:pStyle w:val="Tabletext"/>
            </w:pPr>
            <w:ins w:id="537" w:author="RISSONE Christian" w:date="2013-12-18T16:39:00Z">
              <w:r w:rsidRPr="00312A77">
                <w:t>BBB)</w:t>
              </w:r>
            </w:ins>
          </w:p>
        </w:tc>
        <w:tc>
          <w:tcPr>
            <w:tcW w:w="1247" w:type="dxa"/>
            <w:shd w:val="clear" w:color="auto" w:fill="FFFF00"/>
            <w:vAlign w:val="center"/>
          </w:tcPr>
          <w:p w:rsidR="000F604E" w:rsidRPr="00312A77" w:rsidRDefault="000F604E" w:rsidP="000F604E">
            <w:pPr>
              <w:pStyle w:val="Tabletext"/>
            </w:pPr>
            <w:ins w:id="538" w:author="RISSONE Christian" w:date="2013-12-18T16:32:00Z">
              <w:r w:rsidRPr="00312A77">
                <w:t>157.225</w:t>
              </w:r>
            </w:ins>
          </w:p>
        </w:tc>
        <w:tc>
          <w:tcPr>
            <w:tcW w:w="1248" w:type="dxa"/>
            <w:shd w:val="clear" w:color="auto" w:fill="auto"/>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0F604E"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39"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40" w:author="RISSONE Christian" w:date="2014-04-03T12:41:00Z">
            <w:trPr>
              <w:gridBefore w:val="1"/>
              <w:gridAfter w:val="0"/>
              <w:cantSplit/>
            </w:trPr>
          </w:trPrChange>
        </w:trPr>
        <w:tc>
          <w:tcPr>
            <w:tcW w:w="1134" w:type="dxa"/>
            <w:shd w:val="clear" w:color="auto" w:fill="auto"/>
            <w:vAlign w:val="center"/>
            <w:tcPrChange w:id="541" w:author="RISSONE Christian" w:date="2014-04-03T12:41:00Z">
              <w:tcPr>
                <w:tcW w:w="1134" w:type="dxa"/>
                <w:gridSpan w:val="3"/>
                <w:shd w:val="clear" w:color="auto" w:fill="auto"/>
                <w:vAlign w:val="center"/>
              </w:tcPr>
            </w:tcPrChange>
          </w:tcPr>
          <w:p w:rsidR="000F604E" w:rsidRPr="00312A77" w:rsidRDefault="000F604E" w:rsidP="000F604E">
            <w:pPr>
              <w:pStyle w:val="Tabletext"/>
            </w:pPr>
            <w:ins w:id="542" w:author="RISSONE Christian" w:date="2013-12-18T16:32:00Z">
              <w:r w:rsidRPr="00312A77">
                <w:t>2084</w:t>
              </w:r>
            </w:ins>
          </w:p>
        </w:tc>
        <w:tc>
          <w:tcPr>
            <w:tcW w:w="1049" w:type="dxa"/>
            <w:shd w:val="clear" w:color="auto" w:fill="auto"/>
            <w:vAlign w:val="center"/>
            <w:tcPrChange w:id="543" w:author="RISSONE Christian" w:date="2014-04-03T12:41:00Z">
              <w:tcPr>
                <w:tcW w:w="1049" w:type="dxa"/>
                <w:gridSpan w:val="3"/>
                <w:shd w:val="clear" w:color="auto" w:fill="auto"/>
                <w:vAlign w:val="center"/>
              </w:tcPr>
            </w:tcPrChange>
          </w:tcPr>
          <w:p w:rsidR="000F604E" w:rsidRPr="00312A77" w:rsidRDefault="000F604E" w:rsidP="000F604E">
            <w:pPr>
              <w:pStyle w:val="Tabletext"/>
            </w:pPr>
            <w:ins w:id="544" w:author="RISSONE Christian" w:date="2013-12-18T16:40:00Z">
              <w:r w:rsidRPr="00312A77">
                <w:t>CCC)</w:t>
              </w:r>
            </w:ins>
          </w:p>
        </w:tc>
        <w:tc>
          <w:tcPr>
            <w:tcW w:w="1247" w:type="dxa"/>
            <w:shd w:val="clear" w:color="auto" w:fill="92D050"/>
            <w:vAlign w:val="center"/>
            <w:tcPrChange w:id="545" w:author="RISSONE Christian" w:date="2014-04-03T12:41:00Z">
              <w:tcPr>
                <w:tcW w:w="1247" w:type="dxa"/>
                <w:gridSpan w:val="3"/>
                <w:shd w:val="clear" w:color="auto" w:fill="auto"/>
                <w:vAlign w:val="center"/>
              </w:tcPr>
            </w:tcPrChange>
          </w:tcPr>
          <w:p w:rsidR="000F604E" w:rsidRPr="00312A77" w:rsidRDefault="00D975EA" w:rsidP="000F604E">
            <w:pPr>
              <w:pStyle w:val="Tabletext"/>
            </w:pPr>
            <w:ins w:id="546" w:author="Plenary Room" w:date="2014-04-03T12:26:00Z">
              <w:r w:rsidRPr="00312A77">
                <w:t>161.825</w:t>
              </w:r>
            </w:ins>
          </w:p>
        </w:tc>
        <w:tc>
          <w:tcPr>
            <w:tcW w:w="1248" w:type="dxa"/>
            <w:shd w:val="clear" w:color="auto" w:fill="92D050"/>
            <w:vAlign w:val="center"/>
            <w:tcPrChange w:id="547" w:author="RISSONE Christian" w:date="2014-04-03T12:41:00Z">
              <w:tcPr>
                <w:tcW w:w="1248" w:type="dxa"/>
                <w:gridSpan w:val="3"/>
                <w:shd w:val="clear" w:color="auto" w:fill="92D050"/>
                <w:vAlign w:val="center"/>
              </w:tcPr>
            </w:tcPrChange>
          </w:tcPr>
          <w:p w:rsidR="000F604E" w:rsidRPr="00312A77" w:rsidRDefault="000F604E" w:rsidP="000F604E">
            <w:pPr>
              <w:pStyle w:val="Tabletext"/>
            </w:pPr>
            <w:ins w:id="548" w:author="RISSONE Christian" w:date="2013-12-18T16:32:00Z">
              <w:r w:rsidRPr="00312A77">
                <w:t>161.825</w:t>
              </w:r>
            </w:ins>
          </w:p>
        </w:tc>
        <w:tc>
          <w:tcPr>
            <w:tcW w:w="1021" w:type="dxa"/>
            <w:vAlign w:val="center"/>
            <w:tcPrChange w:id="549" w:author="RISSONE Christian" w:date="2014-04-03T12:41:00Z">
              <w:tcPr>
                <w:tcW w:w="1021" w:type="dxa"/>
                <w:gridSpan w:val="3"/>
                <w:vAlign w:val="center"/>
              </w:tcPr>
            </w:tcPrChange>
          </w:tcPr>
          <w:p w:rsidR="000F604E" w:rsidRPr="00312A77" w:rsidRDefault="006D3F02" w:rsidP="000F604E">
            <w:pPr>
              <w:pStyle w:val="Tabletext"/>
            </w:pPr>
            <w:ins w:id="550" w:author="Plenary Room" w:date="2014-04-03T12:37:00Z">
              <w:r>
                <w:t>x</w:t>
              </w:r>
            </w:ins>
          </w:p>
        </w:tc>
        <w:tc>
          <w:tcPr>
            <w:tcW w:w="1191" w:type="dxa"/>
            <w:vAlign w:val="center"/>
            <w:tcPrChange w:id="551" w:author="RISSONE Christian" w:date="2014-04-03T12:41:00Z">
              <w:tcPr>
                <w:tcW w:w="1191" w:type="dxa"/>
                <w:gridSpan w:val="3"/>
                <w:vAlign w:val="center"/>
              </w:tcPr>
            </w:tcPrChange>
          </w:tcPr>
          <w:p w:rsidR="000F604E" w:rsidRPr="00312A77" w:rsidRDefault="000F604E" w:rsidP="000F604E">
            <w:pPr>
              <w:pStyle w:val="Tabletext"/>
            </w:pPr>
          </w:p>
        </w:tc>
        <w:tc>
          <w:tcPr>
            <w:tcW w:w="1191" w:type="dxa"/>
            <w:vAlign w:val="center"/>
            <w:tcPrChange w:id="552" w:author="RISSONE Christian" w:date="2014-04-03T12:41:00Z">
              <w:tcPr>
                <w:tcW w:w="1191" w:type="dxa"/>
                <w:gridSpan w:val="3"/>
                <w:vAlign w:val="center"/>
              </w:tcPr>
            </w:tcPrChange>
          </w:tcPr>
          <w:p w:rsidR="000F604E" w:rsidRPr="00312A77" w:rsidRDefault="000F604E" w:rsidP="000F604E">
            <w:pPr>
              <w:pStyle w:val="Tabletext"/>
            </w:pPr>
          </w:p>
        </w:tc>
        <w:tc>
          <w:tcPr>
            <w:tcW w:w="1219" w:type="dxa"/>
            <w:vAlign w:val="center"/>
            <w:tcPrChange w:id="553" w:author="RISSONE Christian" w:date="2014-04-03T12:41:00Z">
              <w:tcPr>
                <w:tcW w:w="1219" w:type="dxa"/>
                <w:gridSpan w:val="3"/>
                <w:vAlign w:val="center"/>
              </w:tcPr>
            </w:tcPrChange>
          </w:tcPr>
          <w:p w:rsidR="000F604E" w:rsidRPr="00312A77" w:rsidRDefault="000F604E" w:rsidP="000F604E">
            <w:pPr>
              <w:pStyle w:val="Tabletext"/>
            </w:pPr>
          </w:p>
        </w:tc>
      </w:tr>
      <w:tr w:rsidR="000F604E" w:rsidRPr="004046E7" w:rsidTr="000F604E">
        <w:trPr>
          <w:cantSplit/>
        </w:trPr>
        <w:tc>
          <w:tcPr>
            <w:tcW w:w="1134" w:type="dxa"/>
            <w:shd w:val="clear" w:color="auto" w:fill="00B0F0"/>
            <w:vAlign w:val="center"/>
          </w:tcPr>
          <w:p w:rsidR="000F604E" w:rsidRPr="00312A77" w:rsidRDefault="000F604E" w:rsidP="000F604E">
            <w:pPr>
              <w:pStyle w:val="Tabletext"/>
            </w:pPr>
            <w:r w:rsidRPr="00312A77">
              <w:t>25</w:t>
            </w:r>
          </w:p>
        </w:tc>
        <w:tc>
          <w:tcPr>
            <w:tcW w:w="1049" w:type="dxa"/>
            <w:vAlign w:val="center"/>
          </w:tcPr>
          <w:p w:rsidR="000F604E" w:rsidRPr="00312A77" w:rsidRDefault="000F604E" w:rsidP="000F604E">
            <w:pPr>
              <w:pStyle w:val="Tabletext"/>
            </w:pPr>
            <w:r w:rsidRPr="00312A77">
              <w:t xml:space="preserve">w), </w:t>
            </w:r>
            <w:proofErr w:type="spellStart"/>
            <w:r w:rsidRPr="00312A77">
              <w:t>ww</w:t>
            </w:r>
            <w:proofErr w:type="spellEnd"/>
            <w:r w:rsidRPr="00312A77">
              <w:t xml:space="preserve">), x), </w:t>
            </w:r>
            <w:del w:id="554" w:author="RISSONE Christian" w:date="2013-12-18T17:31:00Z">
              <w:r w:rsidRPr="00312A77" w:rsidDel="00D92C64">
                <w:delText>y)</w:delText>
              </w:r>
            </w:del>
            <w:ins w:id="555" w:author="RISSONE Christian" w:date="2013-12-18T17:31:00Z">
              <w:r w:rsidRPr="00312A77">
                <w:t xml:space="preserve"> </w:t>
              </w:r>
            </w:ins>
            <w:ins w:id="556" w:author="RISSONE Christian" w:date="2013-12-18T16:33:00Z">
              <w:r w:rsidRPr="00312A77">
                <w:t>AAA)</w:t>
              </w:r>
            </w:ins>
          </w:p>
        </w:tc>
        <w:tc>
          <w:tcPr>
            <w:tcW w:w="1247" w:type="dxa"/>
            <w:shd w:val="clear" w:color="auto" w:fill="00B0F0"/>
            <w:vAlign w:val="center"/>
          </w:tcPr>
          <w:p w:rsidR="000F604E" w:rsidRPr="00312A77" w:rsidRDefault="000F604E" w:rsidP="000F604E">
            <w:pPr>
              <w:pStyle w:val="Tabletext"/>
            </w:pPr>
            <w:r w:rsidRPr="00312A77">
              <w:t>157.250</w:t>
            </w:r>
          </w:p>
        </w:tc>
        <w:tc>
          <w:tcPr>
            <w:tcW w:w="1248" w:type="dxa"/>
            <w:shd w:val="clear" w:color="auto" w:fill="00B0F0"/>
            <w:vAlign w:val="center"/>
          </w:tcPr>
          <w:p w:rsidR="000F604E" w:rsidRPr="00312A77" w:rsidRDefault="000F604E" w:rsidP="000F604E">
            <w:pPr>
              <w:pStyle w:val="Tabletext"/>
            </w:pPr>
            <w:r w:rsidRPr="00312A77">
              <w:t>161.850</w:t>
            </w: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r w:rsidRPr="00312A77">
              <w:t>x</w:t>
            </w:r>
          </w:p>
        </w:tc>
        <w:tc>
          <w:tcPr>
            <w:tcW w:w="1191" w:type="dxa"/>
            <w:vAlign w:val="center"/>
          </w:tcPr>
          <w:p w:rsidR="000F604E" w:rsidRPr="00312A77" w:rsidRDefault="000F604E" w:rsidP="000F604E">
            <w:pPr>
              <w:pStyle w:val="Tabletext"/>
            </w:pPr>
            <w:r w:rsidRPr="00312A77">
              <w:t>x</w:t>
            </w:r>
          </w:p>
        </w:tc>
        <w:tc>
          <w:tcPr>
            <w:tcW w:w="1219" w:type="dxa"/>
            <w:vAlign w:val="center"/>
          </w:tcPr>
          <w:p w:rsidR="000F604E" w:rsidRPr="00312A77" w:rsidRDefault="000F604E" w:rsidP="000F604E">
            <w:pPr>
              <w:pStyle w:val="Tabletext"/>
            </w:pPr>
            <w:r w:rsidRPr="00312A77">
              <w:t>x</w:t>
            </w:r>
          </w:p>
        </w:tc>
      </w:tr>
      <w:tr w:rsidR="000F604E" w:rsidRPr="004046E7" w:rsidTr="000F604E">
        <w:trPr>
          <w:cantSplit/>
        </w:trPr>
        <w:tc>
          <w:tcPr>
            <w:tcW w:w="1134" w:type="dxa"/>
            <w:shd w:val="clear" w:color="auto" w:fill="auto"/>
            <w:vAlign w:val="center"/>
          </w:tcPr>
          <w:p w:rsidR="000F604E" w:rsidRPr="00312A77" w:rsidRDefault="000F604E" w:rsidP="000F604E">
            <w:pPr>
              <w:pStyle w:val="Tabletext"/>
            </w:pPr>
            <w:ins w:id="557" w:author="RISSONE Christian" w:date="2013-12-18T16:32:00Z">
              <w:r w:rsidRPr="00312A77">
                <w:t>1025</w:t>
              </w:r>
            </w:ins>
          </w:p>
        </w:tc>
        <w:tc>
          <w:tcPr>
            <w:tcW w:w="1049" w:type="dxa"/>
            <w:shd w:val="clear" w:color="auto" w:fill="auto"/>
            <w:vAlign w:val="center"/>
          </w:tcPr>
          <w:p w:rsidR="000F604E" w:rsidRPr="00312A77" w:rsidRDefault="000F604E" w:rsidP="000F604E">
            <w:pPr>
              <w:pStyle w:val="Tabletext"/>
            </w:pPr>
            <w:ins w:id="558" w:author="RISSONE Christian" w:date="2013-12-18T16:39:00Z">
              <w:r w:rsidRPr="00312A77">
                <w:t>BBB)</w:t>
              </w:r>
            </w:ins>
          </w:p>
        </w:tc>
        <w:tc>
          <w:tcPr>
            <w:tcW w:w="1247" w:type="dxa"/>
            <w:shd w:val="clear" w:color="auto" w:fill="FFFF00"/>
            <w:vAlign w:val="center"/>
          </w:tcPr>
          <w:p w:rsidR="000F604E" w:rsidRPr="00312A77" w:rsidRDefault="000F604E" w:rsidP="000F604E">
            <w:pPr>
              <w:pStyle w:val="Tabletext"/>
            </w:pPr>
            <w:ins w:id="559" w:author="RISSONE Christian" w:date="2013-12-18T16:32:00Z">
              <w:r w:rsidRPr="00312A77">
                <w:t>157.250</w:t>
              </w:r>
            </w:ins>
          </w:p>
        </w:tc>
        <w:tc>
          <w:tcPr>
            <w:tcW w:w="1248" w:type="dxa"/>
            <w:shd w:val="clear" w:color="auto" w:fill="auto"/>
            <w:vAlign w:val="center"/>
          </w:tcPr>
          <w:p w:rsidR="000F604E" w:rsidRPr="00312A77" w:rsidRDefault="000F604E" w:rsidP="000F604E">
            <w:pPr>
              <w:pStyle w:val="Tabletext"/>
            </w:pPr>
          </w:p>
        </w:tc>
        <w:tc>
          <w:tcPr>
            <w:tcW w:w="102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191" w:type="dxa"/>
            <w:vAlign w:val="center"/>
          </w:tcPr>
          <w:p w:rsidR="000F604E" w:rsidRPr="00312A77" w:rsidRDefault="000F604E" w:rsidP="000F604E">
            <w:pPr>
              <w:pStyle w:val="Tabletext"/>
            </w:pPr>
          </w:p>
        </w:tc>
        <w:tc>
          <w:tcPr>
            <w:tcW w:w="1219" w:type="dxa"/>
            <w:vAlign w:val="center"/>
          </w:tcPr>
          <w:p w:rsidR="000F604E" w:rsidRPr="00312A77" w:rsidRDefault="000F604E" w:rsidP="000F604E">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60"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61" w:author="RISSONE Christian" w:date="2014-04-03T12:41:00Z">
            <w:trPr>
              <w:gridBefore w:val="1"/>
              <w:gridAfter w:val="0"/>
              <w:cantSplit/>
            </w:trPr>
          </w:trPrChange>
        </w:trPr>
        <w:tc>
          <w:tcPr>
            <w:tcW w:w="1134" w:type="dxa"/>
            <w:shd w:val="clear" w:color="auto" w:fill="auto"/>
            <w:vAlign w:val="center"/>
            <w:tcPrChange w:id="562" w:author="RISSONE Christian" w:date="2014-04-03T12:41:00Z">
              <w:tcPr>
                <w:tcW w:w="1134" w:type="dxa"/>
                <w:gridSpan w:val="3"/>
                <w:shd w:val="clear" w:color="auto" w:fill="auto"/>
                <w:vAlign w:val="center"/>
              </w:tcPr>
            </w:tcPrChange>
          </w:tcPr>
          <w:p w:rsidR="00D975EA" w:rsidRPr="00312A77" w:rsidRDefault="00D975EA" w:rsidP="00D975EA">
            <w:pPr>
              <w:pStyle w:val="Tabletext"/>
            </w:pPr>
            <w:ins w:id="563" w:author="RISSONE Christian" w:date="2013-12-18T16:32:00Z">
              <w:r w:rsidRPr="00312A77">
                <w:t>2025</w:t>
              </w:r>
            </w:ins>
          </w:p>
        </w:tc>
        <w:tc>
          <w:tcPr>
            <w:tcW w:w="1049" w:type="dxa"/>
            <w:shd w:val="clear" w:color="auto" w:fill="auto"/>
            <w:vAlign w:val="center"/>
            <w:tcPrChange w:id="564" w:author="RISSONE Christian" w:date="2014-04-03T12:41:00Z">
              <w:tcPr>
                <w:tcW w:w="1049" w:type="dxa"/>
                <w:gridSpan w:val="3"/>
                <w:shd w:val="clear" w:color="auto" w:fill="auto"/>
                <w:vAlign w:val="center"/>
              </w:tcPr>
            </w:tcPrChange>
          </w:tcPr>
          <w:p w:rsidR="00D975EA" w:rsidRPr="00312A77" w:rsidRDefault="00D975EA" w:rsidP="00D975EA">
            <w:pPr>
              <w:pStyle w:val="Tabletext"/>
            </w:pPr>
            <w:ins w:id="565" w:author="RISSONE Christian" w:date="2013-12-18T16:40:00Z">
              <w:r w:rsidRPr="00312A77">
                <w:t>CCC)</w:t>
              </w:r>
            </w:ins>
          </w:p>
        </w:tc>
        <w:tc>
          <w:tcPr>
            <w:tcW w:w="1247" w:type="dxa"/>
            <w:shd w:val="clear" w:color="auto" w:fill="92D050"/>
            <w:vAlign w:val="center"/>
            <w:tcPrChange w:id="566" w:author="RISSONE Christian" w:date="2014-04-03T12:41:00Z">
              <w:tcPr>
                <w:tcW w:w="1247" w:type="dxa"/>
                <w:gridSpan w:val="3"/>
                <w:shd w:val="clear" w:color="auto" w:fill="auto"/>
                <w:vAlign w:val="center"/>
              </w:tcPr>
            </w:tcPrChange>
          </w:tcPr>
          <w:p w:rsidR="00D975EA" w:rsidRPr="00312A77" w:rsidRDefault="00D975EA" w:rsidP="00D975EA">
            <w:pPr>
              <w:pStyle w:val="Tabletext"/>
            </w:pPr>
            <w:ins w:id="567" w:author="Plenary Room" w:date="2014-04-03T12:26:00Z">
              <w:r w:rsidRPr="00312A77">
                <w:t>161.850</w:t>
              </w:r>
            </w:ins>
          </w:p>
        </w:tc>
        <w:tc>
          <w:tcPr>
            <w:tcW w:w="1248" w:type="dxa"/>
            <w:shd w:val="clear" w:color="auto" w:fill="92D050"/>
            <w:vAlign w:val="center"/>
            <w:tcPrChange w:id="568" w:author="RISSONE Christian" w:date="2014-04-03T12:41:00Z">
              <w:tcPr>
                <w:tcW w:w="1248" w:type="dxa"/>
                <w:gridSpan w:val="3"/>
                <w:shd w:val="clear" w:color="auto" w:fill="92D050"/>
                <w:vAlign w:val="center"/>
              </w:tcPr>
            </w:tcPrChange>
          </w:tcPr>
          <w:p w:rsidR="00D975EA" w:rsidRPr="00312A77" w:rsidRDefault="00D975EA" w:rsidP="00D975EA">
            <w:pPr>
              <w:pStyle w:val="Tabletext"/>
            </w:pPr>
            <w:ins w:id="569" w:author="RISSONE Christian" w:date="2013-12-18T16:32:00Z">
              <w:r w:rsidRPr="00312A77">
                <w:t>161.850</w:t>
              </w:r>
            </w:ins>
          </w:p>
        </w:tc>
        <w:tc>
          <w:tcPr>
            <w:tcW w:w="1021" w:type="dxa"/>
            <w:vAlign w:val="center"/>
            <w:tcPrChange w:id="570" w:author="RISSONE Christian" w:date="2014-04-03T12:41:00Z">
              <w:tcPr>
                <w:tcW w:w="1021" w:type="dxa"/>
                <w:gridSpan w:val="3"/>
                <w:vAlign w:val="center"/>
              </w:tcPr>
            </w:tcPrChange>
          </w:tcPr>
          <w:p w:rsidR="00D975EA" w:rsidRPr="00312A77" w:rsidRDefault="006D3F02" w:rsidP="00D975EA">
            <w:pPr>
              <w:pStyle w:val="Tabletext"/>
            </w:pPr>
            <w:ins w:id="571" w:author="Plenary Room" w:date="2014-04-03T12:37:00Z">
              <w:r>
                <w:t>x</w:t>
              </w:r>
            </w:ins>
          </w:p>
        </w:tc>
        <w:tc>
          <w:tcPr>
            <w:tcW w:w="1191" w:type="dxa"/>
            <w:vAlign w:val="center"/>
            <w:tcPrChange w:id="572" w:author="RISSONE Christian" w:date="2014-04-03T12:41:00Z">
              <w:tcPr>
                <w:tcW w:w="1191" w:type="dxa"/>
                <w:gridSpan w:val="3"/>
                <w:vAlign w:val="center"/>
              </w:tcPr>
            </w:tcPrChange>
          </w:tcPr>
          <w:p w:rsidR="00D975EA" w:rsidRPr="00312A77" w:rsidRDefault="00D975EA" w:rsidP="00D975EA">
            <w:pPr>
              <w:pStyle w:val="Tabletext"/>
            </w:pPr>
          </w:p>
        </w:tc>
        <w:tc>
          <w:tcPr>
            <w:tcW w:w="1191" w:type="dxa"/>
            <w:vAlign w:val="center"/>
            <w:tcPrChange w:id="573" w:author="RISSONE Christian" w:date="2014-04-03T12:41:00Z">
              <w:tcPr>
                <w:tcW w:w="1191" w:type="dxa"/>
                <w:gridSpan w:val="3"/>
                <w:vAlign w:val="center"/>
              </w:tcPr>
            </w:tcPrChange>
          </w:tcPr>
          <w:p w:rsidR="00D975EA" w:rsidRPr="00312A77" w:rsidRDefault="00D975EA" w:rsidP="00D975EA">
            <w:pPr>
              <w:pStyle w:val="Tabletext"/>
            </w:pPr>
          </w:p>
        </w:tc>
        <w:tc>
          <w:tcPr>
            <w:tcW w:w="1219" w:type="dxa"/>
            <w:vAlign w:val="center"/>
            <w:tcPrChange w:id="574" w:author="RISSONE Christian" w:date="2014-04-03T12:41:00Z">
              <w:tcPr>
                <w:tcW w:w="1219" w:type="dxa"/>
                <w:gridSpan w:val="3"/>
                <w:vAlign w:val="center"/>
              </w:tcPr>
            </w:tcPrChange>
          </w:tcPr>
          <w:p w:rsidR="00D975EA" w:rsidRPr="00312A77" w:rsidRDefault="00D975EA" w:rsidP="00D975EA">
            <w:pPr>
              <w:pStyle w:val="Tabletext"/>
            </w:pPr>
          </w:p>
        </w:tc>
      </w:tr>
      <w:tr w:rsidR="00D975EA" w:rsidRPr="004046E7" w:rsidTr="000F604E">
        <w:trPr>
          <w:cantSplit/>
        </w:trPr>
        <w:tc>
          <w:tcPr>
            <w:tcW w:w="1134" w:type="dxa"/>
            <w:shd w:val="clear" w:color="auto" w:fill="00B0F0"/>
            <w:vAlign w:val="center"/>
          </w:tcPr>
          <w:p w:rsidR="00D975EA" w:rsidRPr="00312A77" w:rsidRDefault="00D975EA" w:rsidP="00D975EA">
            <w:pPr>
              <w:pStyle w:val="Tabletext"/>
            </w:pPr>
            <w:r w:rsidRPr="00312A77">
              <w:t>85</w:t>
            </w:r>
          </w:p>
        </w:tc>
        <w:tc>
          <w:tcPr>
            <w:tcW w:w="1049" w:type="dxa"/>
            <w:vAlign w:val="center"/>
          </w:tcPr>
          <w:p w:rsidR="00D975EA" w:rsidRPr="00312A77" w:rsidRDefault="00D975EA" w:rsidP="00D975EA">
            <w:pPr>
              <w:pStyle w:val="Tabletext"/>
            </w:pPr>
            <w:r w:rsidRPr="00312A77">
              <w:t xml:space="preserve">w), </w:t>
            </w:r>
            <w:proofErr w:type="spellStart"/>
            <w:r w:rsidRPr="00312A77">
              <w:t>ww</w:t>
            </w:r>
            <w:proofErr w:type="spellEnd"/>
            <w:r w:rsidRPr="00312A77">
              <w:t>), x),</w:t>
            </w:r>
            <w:del w:id="575" w:author="RISSONE Christian" w:date="2013-12-18T17:31:00Z">
              <w:r w:rsidRPr="00312A77" w:rsidDel="00D92C64">
                <w:delText xml:space="preserve"> y)</w:delText>
              </w:r>
            </w:del>
            <w:ins w:id="576" w:author="RISSONE Christian" w:date="2013-12-18T16:34:00Z">
              <w:r w:rsidRPr="00312A77">
                <w:t xml:space="preserve"> AAA)</w:t>
              </w:r>
            </w:ins>
          </w:p>
        </w:tc>
        <w:tc>
          <w:tcPr>
            <w:tcW w:w="1247" w:type="dxa"/>
            <w:shd w:val="clear" w:color="auto" w:fill="00B0F0"/>
            <w:vAlign w:val="center"/>
          </w:tcPr>
          <w:p w:rsidR="00D975EA" w:rsidRPr="00312A77" w:rsidRDefault="00D975EA" w:rsidP="00D975EA">
            <w:pPr>
              <w:pStyle w:val="Tabletext"/>
            </w:pPr>
            <w:r w:rsidRPr="00312A77">
              <w:t>157.275</w:t>
            </w:r>
          </w:p>
        </w:tc>
        <w:tc>
          <w:tcPr>
            <w:tcW w:w="1248" w:type="dxa"/>
            <w:shd w:val="clear" w:color="auto" w:fill="00B0F0"/>
            <w:vAlign w:val="center"/>
          </w:tcPr>
          <w:p w:rsidR="00D975EA" w:rsidRPr="00312A77" w:rsidRDefault="00D975EA" w:rsidP="00D975EA">
            <w:pPr>
              <w:pStyle w:val="Tabletext"/>
            </w:pPr>
            <w:r w:rsidRPr="00312A77">
              <w:t>161.875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4046E7" w:rsidTr="000F604E">
        <w:trPr>
          <w:cantSplit/>
        </w:trPr>
        <w:tc>
          <w:tcPr>
            <w:tcW w:w="1134" w:type="dxa"/>
            <w:shd w:val="clear" w:color="auto" w:fill="auto"/>
            <w:vAlign w:val="center"/>
          </w:tcPr>
          <w:p w:rsidR="00D975EA" w:rsidRPr="00312A77" w:rsidRDefault="00D975EA" w:rsidP="00D975EA">
            <w:pPr>
              <w:pStyle w:val="Tabletext"/>
            </w:pPr>
            <w:ins w:id="577" w:author="RISSONE Christian" w:date="2013-12-18T16:32:00Z">
              <w:r w:rsidRPr="00312A77">
                <w:t>1085</w:t>
              </w:r>
            </w:ins>
          </w:p>
        </w:tc>
        <w:tc>
          <w:tcPr>
            <w:tcW w:w="1049" w:type="dxa"/>
            <w:shd w:val="clear" w:color="auto" w:fill="auto"/>
            <w:vAlign w:val="center"/>
          </w:tcPr>
          <w:p w:rsidR="00D975EA" w:rsidRPr="00312A77" w:rsidRDefault="00D975EA" w:rsidP="00D975EA">
            <w:pPr>
              <w:pStyle w:val="Tabletext"/>
            </w:pPr>
            <w:ins w:id="578" w:author="RISSONE Christian" w:date="2013-12-18T16:39:00Z">
              <w:r w:rsidRPr="00312A77">
                <w:t>BBB)</w:t>
              </w:r>
            </w:ins>
          </w:p>
        </w:tc>
        <w:tc>
          <w:tcPr>
            <w:tcW w:w="1247" w:type="dxa"/>
            <w:shd w:val="clear" w:color="auto" w:fill="FFFF00"/>
            <w:vAlign w:val="center"/>
          </w:tcPr>
          <w:p w:rsidR="00D975EA" w:rsidRPr="00312A77" w:rsidRDefault="00D975EA" w:rsidP="00D975EA">
            <w:pPr>
              <w:pStyle w:val="Tabletext"/>
            </w:pPr>
            <w:ins w:id="579" w:author="RISSONE Christian" w:date="2013-12-18T16:32:00Z">
              <w:r w:rsidRPr="00312A77">
                <w:t>157.275</w:t>
              </w:r>
            </w:ins>
          </w:p>
        </w:tc>
        <w:tc>
          <w:tcPr>
            <w:tcW w:w="1248" w:type="dxa"/>
            <w:shd w:val="clear" w:color="auto" w:fill="auto"/>
            <w:vAlign w:val="center"/>
          </w:tcPr>
          <w:p w:rsidR="00D975EA" w:rsidRPr="00312A77" w:rsidRDefault="00D975EA" w:rsidP="00D975EA">
            <w:pPr>
              <w:pStyle w:val="Tabletext"/>
            </w:pP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80"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81" w:author="RISSONE Christian" w:date="2014-04-03T12:41:00Z">
            <w:trPr>
              <w:gridBefore w:val="1"/>
              <w:gridAfter w:val="0"/>
              <w:cantSplit/>
            </w:trPr>
          </w:trPrChange>
        </w:trPr>
        <w:tc>
          <w:tcPr>
            <w:tcW w:w="1134" w:type="dxa"/>
            <w:shd w:val="clear" w:color="auto" w:fill="auto"/>
            <w:vAlign w:val="center"/>
            <w:tcPrChange w:id="582" w:author="RISSONE Christian" w:date="2014-04-03T12:41:00Z">
              <w:tcPr>
                <w:tcW w:w="1134" w:type="dxa"/>
                <w:gridSpan w:val="3"/>
                <w:shd w:val="clear" w:color="auto" w:fill="auto"/>
                <w:vAlign w:val="center"/>
              </w:tcPr>
            </w:tcPrChange>
          </w:tcPr>
          <w:p w:rsidR="00D975EA" w:rsidRPr="00312A77" w:rsidRDefault="00D975EA" w:rsidP="00D975EA">
            <w:pPr>
              <w:pStyle w:val="Tabletext"/>
            </w:pPr>
            <w:ins w:id="583" w:author="RISSONE Christian" w:date="2013-12-18T16:32:00Z">
              <w:r w:rsidRPr="00312A77">
                <w:t>2085</w:t>
              </w:r>
            </w:ins>
          </w:p>
        </w:tc>
        <w:tc>
          <w:tcPr>
            <w:tcW w:w="1049" w:type="dxa"/>
            <w:shd w:val="clear" w:color="auto" w:fill="auto"/>
            <w:vAlign w:val="center"/>
            <w:tcPrChange w:id="584" w:author="RISSONE Christian" w:date="2014-04-03T12:41:00Z">
              <w:tcPr>
                <w:tcW w:w="1049" w:type="dxa"/>
                <w:gridSpan w:val="3"/>
                <w:shd w:val="clear" w:color="auto" w:fill="auto"/>
                <w:vAlign w:val="center"/>
              </w:tcPr>
            </w:tcPrChange>
          </w:tcPr>
          <w:p w:rsidR="00D975EA" w:rsidRPr="00312A77" w:rsidRDefault="00D975EA" w:rsidP="00D975EA">
            <w:pPr>
              <w:pStyle w:val="Tabletext"/>
            </w:pPr>
            <w:ins w:id="585" w:author="RISSONE Christian" w:date="2013-12-18T16:40:00Z">
              <w:r w:rsidRPr="00312A77">
                <w:t>CCC)</w:t>
              </w:r>
            </w:ins>
          </w:p>
        </w:tc>
        <w:tc>
          <w:tcPr>
            <w:tcW w:w="1247" w:type="dxa"/>
            <w:shd w:val="clear" w:color="auto" w:fill="92D050"/>
            <w:vAlign w:val="center"/>
            <w:tcPrChange w:id="586" w:author="RISSONE Christian" w:date="2014-04-03T12:41:00Z">
              <w:tcPr>
                <w:tcW w:w="1247" w:type="dxa"/>
                <w:gridSpan w:val="3"/>
                <w:shd w:val="clear" w:color="auto" w:fill="auto"/>
                <w:vAlign w:val="center"/>
              </w:tcPr>
            </w:tcPrChange>
          </w:tcPr>
          <w:p w:rsidR="00D975EA" w:rsidRPr="00312A77" w:rsidRDefault="00D975EA" w:rsidP="00D975EA">
            <w:pPr>
              <w:pStyle w:val="Tabletext"/>
            </w:pPr>
            <w:ins w:id="587" w:author="Plenary Room" w:date="2014-04-03T12:26:00Z">
              <w:r w:rsidRPr="00312A77">
                <w:t>161.875</w:t>
              </w:r>
            </w:ins>
          </w:p>
        </w:tc>
        <w:tc>
          <w:tcPr>
            <w:tcW w:w="1248" w:type="dxa"/>
            <w:shd w:val="clear" w:color="auto" w:fill="92D050"/>
            <w:vAlign w:val="center"/>
            <w:tcPrChange w:id="588" w:author="RISSONE Christian" w:date="2014-04-03T12:41:00Z">
              <w:tcPr>
                <w:tcW w:w="1248" w:type="dxa"/>
                <w:gridSpan w:val="3"/>
                <w:shd w:val="clear" w:color="auto" w:fill="92D050"/>
                <w:vAlign w:val="center"/>
              </w:tcPr>
            </w:tcPrChange>
          </w:tcPr>
          <w:p w:rsidR="00D975EA" w:rsidRPr="00312A77" w:rsidRDefault="00D975EA" w:rsidP="00D975EA">
            <w:pPr>
              <w:pStyle w:val="Tabletext"/>
            </w:pPr>
            <w:ins w:id="589" w:author="RISSONE Christian" w:date="2013-12-18T16:32:00Z">
              <w:r w:rsidRPr="00312A77">
                <w:t>161.875</w:t>
              </w:r>
            </w:ins>
          </w:p>
        </w:tc>
        <w:tc>
          <w:tcPr>
            <w:tcW w:w="1021" w:type="dxa"/>
            <w:vAlign w:val="center"/>
            <w:tcPrChange w:id="590" w:author="RISSONE Christian" w:date="2014-04-03T12:41:00Z">
              <w:tcPr>
                <w:tcW w:w="1021" w:type="dxa"/>
                <w:gridSpan w:val="3"/>
                <w:vAlign w:val="center"/>
              </w:tcPr>
            </w:tcPrChange>
          </w:tcPr>
          <w:p w:rsidR="00D975EA" w:rsidRPr="00312A77" w:rsidRDefault="006D3F02" w:rsidP="00D975EA">
            <w:pPr>
              <w:pStyle w:val="Tabletext"/>
            </w:pPr>
            <w:ins w:id="591" w:author="Plenary Room" w:date="2014-04-03T12:37:00Z">
              <w:r>
                <w:t>x</w:t>
              </w:r>
            </w:ins>
          </w:p>
        </w:tc>
        <w:tc>
          <w:tcPr>
            <w:tcW w:w="1191" w:type="dxa"/>
            <w:vAlign w:val="center"/>
            <w:tcPrChange w:id="592" w:author="RISSONE Christian" w:date="2014-04-03T12:41:00Z">
              <w:tcPr>
                <w:tcW w:w="1191" w:type="dxa"/>
                <w:gridSpan w:val="3"/>
                <w:vAlign w:val="center"/>
              </w:tcPr>
            </w:tcPrChange>
          </w:tcPr>
          <w:p w:rsidR="00D975EA" w:rsidRPr="00312A77" w:rsidRDefault="00D975EA" w:rsidP="00D975EA">
            <w:pPr>
              <w:pStyle w:val="Tabletext"/>
            </w:pPr>
          </w:p>
        </w:tc>
        <w:tc>
          <w:tcPr>
            <w:tcW w:w="1191" w:type="dxa"/>
            <w:vAlign w:val="center"/>
            <w:tcPrChange w:id="593" w:author="RISSONE Christian" w:date="2014-04-03T12:41:00Z">
              <w:tcPr>
                <w:tcW w:w="1191" w:type="dxa"/>
                <w:gridSpan w:val="3"/>
                <w:vAlign w:val="center"/>
              </w:tcPr>
            </w:tcPrChange>
          </w:tcPr>
          <w:p w:rsidR="00D975EA" w:rsidRPr="00312A77" w:rsidRDefault="00D975EA" w:rsidP="00D975EA">
            <w:pPr>
              <w:pStyle w:val="Tabletext"/>
            </w:pPr>
          </w:p>
        </w:tc>
        <w:tc>
          <w:tcPr>
            <w:tcW w:w="1219" w:type="dxa"/>
            <w:vAlign w:val="center"/>
            <w:tcPrChange w:id="594" w:author="RISSONE Christian" w:date="2014-04-03T12:41:00Z">
              <w:tcPr>
                <w:tcW w:w="1219" w:type="dxa"/>
                <w:gridSpan w:val="3"/>
                <w:vAlign w:val="center"/>
              </w:tcPr>
            </w:tcPrChange>
          </w:tcPr>
          <w:p w:rsidR="00D975EA" w:rsidRPr="00312A77" w:rsidRDefault="00D975EA" w:rsidP="00D975EA">
            <w:pPr>
              <w:pStyle w:val="Tabletext"/>
            </w:pPr>
          </w:p>
        </w:tc>
      </w:tr>
      <w:tr w:rsidR="00D975EA" w:rsidRPr="004046E7" w:rsidTr="000F604E">
        <w:trPr>
          <w:cantSplit/>
        </w:trPr>
        <w:tc>
          <w:tcPr>
            <w:tcW w:w="1134" w:type="dxa"/>
            <w:shd w:val="clear" w:color="auto" w:fill="auto"/>
            <w:vAlign w:val="center"/>
          </w:tcPr>
          <w:p w:rsidR="00D975EA" w:rsidRPr="00312A77" w:rsidRDefault="00D975EA" w:rsidP="00D975EA">
            <w:pPr>
              <w:pStyle w:val="Tabletext"/>
            </w:pPr>
            <w:r w:rsidRPr="00312A77">
              <w:t>26</w:t>
            </w:r>
          </w:p>
        </w:tc>
        <w:tc>
          <w:tcPr>
            <w:tcW w:w="1049" w:type="dxa"/>
            <w:vAlign w:val="center"/>
          </w:tcPr>
          <w:p w:rsidR="00D975EA" w:rsidRPr="00312A77" w:rsidRDefault="00D975EA" w:rsidP="00D975EA">
            <w:pPr>
              <w:pStyle w:val="Tabletext"/>
            </w:pPr>
            <w:r w:rsidRPr="00312A77">
              <w:t xml:space="preserve">w), </w:t>
            </w:r>
            <w:proofErr w:type="spellStart"/>
            <w:r w:rsidRPr="00312A77">
              <w:t>ww</w:t>
            </w:r>
            <w:proofErr w:type="spellEnd"/>
            <w:r w:rsidRPr="00312A77">
              <w:t xml:space="preserve">), x), </w:t>
            </w:r>
            <w:del w:id="595" w:author="RISSONE Christian" w:date="2013-12-18T17:32:00Z">
              <w:r w:rsidRPr="00312A77" w:rsidDel="00F14964">
                <w:delText>y)</w:delText>
              </w:r>
            </w:del>
          </w:p>
        </w:tc>
        <w:tc>
          <w:tcPr>
            <w:tcW w:w="1247" w:type="dxa"/>
            <w:shd w:val="clear" w:color="auto" w:fill="FFFFFF" w:themeFill="background1"/>
            <w:vAlign w:val="center"/>
          </w:tcPr>
          <w:p w:rsidR="00D975EA" w:rsidRPr="00312A77" w:rsidRDefault="00D975EA" w:rsidP="00D975EA">
            <w:pPr>
              <w:pStyle w:val="Tabletext"/>
            </w:pPr>
            <w:r w:rsidRPr="00312A77">
              <w:t>157.300</w:t>
            </w:r>
          </w:p>
        </w:tc>
        <w:tc>
          <w:tcPr>
            <w:tcW w:w="1248" w:type="dxa"/>
            <w:shd w:val="clear" w:color="auto" w:fill="FFFFFF" w:themeFill="background1"/>
            <w:vAlign w:val="center"/>
          </w:tcPr>
          <w:p w:rsidR="00D975EA" w:rsidRPr="00312A77" w:rsidRDefault="00D975EA" w:rsidP="00D975EA">
            <w:pPr>
              <w:pStyle w:val="Tabletext"/>
            </w:pPr>
            <w:r w:rsidRPr="00312A77">
              <w:t>161.900</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EC22A4" w:rsidTr="000F604E">
        <w:trPr>
          <w:cantSplit/>
        </w:trPr>
        <w:tc>
          <w:tcPr>
            <w:tcW w:w="1134" w:type="dxa"/>
            <w:vMerge w:val="restart"/>
            <w:shd w:val="clear" w:color="auto" w:fill="auto"/>
            <w:vAlign w:val="center"/>
          </w:tcPr>
          <w:p w:rsidR="00D975EA" w:rsidRPr="00312A77" w:rsidRDefault="00D975EA" w:rsidP="00D975EA">
            <w:pPr>
              <w:pStyle w:val="Tablehead"/>
            </w:pPr>
            <w:r w:rsidRPr="00312A77">
              <w:t>Channel</w:t>
            </w:r>
            <w:r w:rsidRPr="00312A77">
              <w:br/>
              <w:t>designator</w:t>
            </w:r>
          </w:p>
        </w:tc>
        <w:tc>
          <w:tcPr>
            <w:tcW w:w="1049" w:type="dxa"/>
            <w:vMerge w:val="restart"/>
            <w:vAlign w:val="center"/>
          </w:tcPr>
          <w:p w:rsidR="00D975EA" w:rsidRPr="00312A77" w:rsidRDefault="00D975EA" w:rsidP="00D975EA">
            <w:pPr>
              <w:pStyle w:val="Tablehead"/>
            </w:pPr>
            <w:r w:rsidRPr="00312A77">
              <w:t>Notes</w:t>
            </w:r>
          </w:p>
        </w:tc>
        <w:tc>
          <w:tcPr>
            <w:tcW w:w="2495" w:type="dxa"/>
            <w:gridSpan w:val="2"/>
            <w:shd w:val="clear" w:color="auto" w:fill="auto"/>
            <w:vAlign w:val="center"/>
          </w:tcPr>
          <w:p w:rsidR="00D975EA" w:rsidRPr="00312A77" w:rsidRDefault="00D975EA" w:rsidP="00D975EA">
            <w:pPr>
              <w:pStyle w:val="Tabletext"/>
            </w:pPr>
            <w:r w:rsidRPr="00312A77">
              <w:t>Transmitting</w:t>
            </w:r>
            <w:r w:rsidRPr="00312A77">
              <w:br/>
              <w:t xml:space="preserve">frequencies </w:t>
            </w:r>
            <w:r w:rsidRPr="00312A77">
              <w:br/>
              <w:t>(MHz)</w:t>
            </w:r>
          </w:p>
        </w:tc>
        <w:tc>
          <w:tcPr>
            <w:tcW w:w="1021" w:type="dxa"/>
            <w:vMerge w:val="restart"/>
            <w:vAlign w:val="center"/>
          </w:tcPr>
          <w:p w:rsidR="00D975EA" w:rsidRPr="00312A77" w:rsidRDefault="00D975EA" w:rsidP="00D975EA">
            <w:pPr>
              <w:pStyle w:val="Tabletext"/>
            </w:pPr>
            <w:r w:rsidRPr="00312A77">
              <w:t>Inter-ship</w:t>
            </w:r>
          </w:p>
        </w:tc>
        <w:tc>
          <w:tcPr>
            <w:tcW w:w="2382" w:type="dxa"/>
            <w:gridSpan w:val="2"/>
            <w:vAlign w:val="center"/>
          </w:tcPr>
          <w:p w:rsidR="00D975EA" w:rsidRPr="00312A77" w:rsidRDefault="00D975EA" w:rsidP="00D975EA">
            <w:pPr>
              <w:pStyle w:val="Tablehead"/>
            </w:pPr>
            <w:r w:rsidRPr="00312A77">
              <w:t xml:space="preserve">Port operations </w:t>
            </w:r>
            <w:r w:rsidRPr="00312A77">
              <w:br/>
              <w:t>and ship movement</w:t>
            </w:r>
          </w:p>
        </w:tc>
        <w:tc>
          <w:tcPr>
            <w:tcW w:w="1219" w:type="dxa"/>
            <w:vMerge w:val="restart"/>
            <w:vAlign w:val="center"/>
          </w:tcPr>
          <w:p w:rsidR="00D975EA" w:rsidRPr="00312A77" w:rsidRDefault="00D975EA" w:rsidP="00D975EA">
            <w:pPr>
              <w:pStyle w:val="Tablehead"/>
            </w:pPr>
            <w:r w:rsidRPr="00312A77">
              <w:t>Public</w:t>
            </w:r>
            <w:r w:rsidRPr="00312A77">
              <w:br/>
            </w:r>
            <w:proofErr w:type="spellStart"/>
            <w:r w:rsidRPr="00312A77">
              <w:t>corres-pondence</w:t>
            </w:r>
            <w:proofErr w:type="spellEnd"/>
          </w:p>
        </w:tc>
      </w:tr>
      <w:tr w:rsidR="00D975EA" w:rsidRPr="004046E7" w:rsidTr="000F604E">
        <w:trPr>
          <w:cantSplit/>
        </w:trPr>
        <w:tc>
          <w:tcPr>
            <w:tcW w:w="1134" w:type="dxa"/>
            <w:vMerge/>
            <w:shd w:val="clear" w:color="auto" w:fill="auto"/>
            <w:vAlign w:val="center"/>
          </w:tcPr>
          <w:p w:rsidR="00D975EA" w:rsidRPr="00312A77" w:rsidRDefault="00D975EA" w:rsidP="00D975EA">
            <w:pPr>
              <w:pStyle w:val="Tabletext"/>
            </w:pPr>
          </w:p>
        </w:tc>
        <w:tc>
          <w:tcPr>
            <w:tcW w:w="1049" w:type="dxa"/>
            <w:vMerge/>
            <w:vAlign w:val="center"/>
          </w:tcPr>
          <w:p w:rsidR="00D975EA" w:rsidRPr="00312A77" w:rsidRDefault="00D975EA" w:rsidP="00D975EA">
            <w:pPr>
              <w:pStyle w:val="Tabletext"/>
            </w:pPr>
          </w:p>
        </w:tc>
        <w:tc>
          <w:tcPr>
            <w:tcW w:w="1247" w:type="dxa"/>
            <w:shd w:val="clear" w:color="auto" w:fill="auto"/>
            <w:vAlign w:val="center"/>
          </w:tcPr>
          <w:p w:rsidR="00D975EA" w:rsidRPr="00312A77" w:rsidRDefault="00D975EA" w:rsidP="00D975EA">
            <w:pPr>
              <w:pStyle w:val="Tablehead"/>
            </w:pPr>
            <w:r w:rsidRPr="00312A77">
              <w:t>From ship stations</w:t>
            </w:r>
          </w:p>
        </w:tc>
        <w:tc>
          <w:tcPr>
            <w:tcW w:w="1248" w:type="dxa"/>
            <w:shd w:val="clear" w:color="auto" w:fill="auto"/>
            <w:vAlign w:val="center"/>
          </w:tcPr>
          <w:p w:rsidR="00D975EA" w:rsidRPr="00312A77" w:rsidRDefault="00D975EA" w:rsidP="00D975EA">
            <w:pPr>
              <w:pStyle w:val="Tablehead"/>
            </w:pPr>
            <w:r w:rsidRPr="00312A77">
              <w:t>From coast stations</w:t>
            </w:r>
          </w:p>
        </w:tc>
        <w:tc>
          <w:tcPr>
            <w:tcW w:w="1021" w:type="dxa"/>
            <w:vMerge/>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head"/>
            </w:pPr>
            <w:r w:rsidRPr="00312A77">
              <w:t>Single frequency</w:t>
            </w:r>
          </w:p>
        </w:tc>
        <w:tc>
          <w:tcPr>
            <w:tcW w:w="1191" w:type="dxa"/>
            <w:vAlign w:val="center"/>
          </w:tcPr>
          <w:p w:rsidR="00D975EA" w:rsidRPr="00312A77" w:rsidRDefault="00D975EA" w:rsidP="00D975EA">
            <w:pPr>
              <w:pStyle w:val="Tabletext"/>
            </w:pPr>
            <w:r w:rsidRPr="00312A77">
              <w:t>Two frequency</w:t>
            </w:r>
          </w:p>
        </w:tc>
        <w:tc>
          <w:tcPr>
            <w:tcW w:w="1219" w:type="dxa"/>
            <w:vMerge/>
            <w:vAlign w:val="center"/>
          </w:tcPr>
          <w:p w:rsidR="00D975EA" w:rsidRPr="00312A77" w:rsidRDefault="00D975EA" w:rsidP="00D975EA">
            <w:pPr>
              <w:pStyle w:val="Tabletext"/>
            </w:pPr>
          </w:p>
        </w:tc>
      </w:tr>
      <w:tr w:rsidR="00D975EA" w:rsidRPr="004046E7" w:rsidTr="000F604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596" w:author="RISSONE Christian" w:date="2013-12-18T16:4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597" w:author="RISSONE Christian" w:date="2013-12-18T16:49:00Z">
            <w:trPr>
              <w:gridAfter w:val="0"/>
              <w:cantSplit/>
            </w:trPr>
          </w:trPrChange>
        </w:trPr>
        <w:tc>
          <w:tcPr>
            <w:tcW w:w="1134" w:type="dxa"/>
            <w:shd w:val="clear" w:color="auto" w:fill="auto"/>
            <w:vAlign w:val="center"/>
            <w:tcPrChange w:id="598" w:author="RISSONE Christian" w:date="2013-12-18T16:49:00Z">
              <w:tcPr>
                <w:tcW w:w="1134" w:type="dxa"/>
                <w:gridSpan w:val="3"/>
                <w:shd w:val="clear" w:color="auto" w:fill="auto"/>
                <w:vAlign w:val="center"/>
              </w:tcPr>
            </w:tcPrChange>
          </w:tcPr>
          <w:p w:rsidR="00D975EA" w:rsidRPr="00312A77" w:rsidRDefault="00D975EA" w:rsidP="00D975EA">
            <w:pPr>
              <w:pStyle w:val="Tabletext"/>
            </w:pPr>
            <w:ins w:id="599" w:author="RISSONE Christian" w:date="2013-12-18T16:41:00Z">
              <w:r w:rsidRPr="00312A77">
                <w:t>1026</w:t>
              </w:r>
            </w:ins>
          </w:p>
        </w:tc>
        <w:tc>
          <w:tcPr>
            <w:tcW w:w="1049" w:type="dxa"/>
            <w:vAlign w:val="center"/>
            <w:tcPrChange w:id="600" w:author="RISSONE Christian" w:date="2013-12-18T16:49:00Z">
              <w:tcPr>
                <w:tcW w:w="1049" w:type="dxa"/>
                <w:gridSpan w:val="3"/>
                <w:vAlign w:val="center"/>
              </w:tcPr>
            </w:tcPrChange>
          </w:tcPr>
          <w:p w:rsidR="00D975EA" w:rsidRPr="00312A77" w:rsidRDefault="00D975EA" w:rsidP="00D975EA">
            <w:pPr>
              <w:pStyle w:val="Tabletext"/>
            </w:pPr>
            <w:ins w:id="601" w:author="RISSONE Christian" w:date="2013-12-18T16:42:00Z">
              <w:r w:rsidRPr="00312A77">
                <w:t>BBB)</w:t>
              </w:r>
            </w:ins>
          </w:p>
        </w:tc>
        <w:tc>
          <w:tcPr>
            <w:tcW w:w="1247" w:type="dxa"/>
            <w:shd w:val="clear" w:color="auto" w:fill="FFFF00"/>
            <w:vAlign w:val="center"/>
            <w:tcPrChange w:id="602" w:author="RISSONE Christian" w:date="2013-12-18T16:49:00Z">
              <w:tcPr>
                <w:tcW w:w="1247" w:type="dxa"/>
                <w:gridSpan w:val="3"/>
                <w:shd w:val="clear" w:color="auto" w:fill="auto"/>
                <w:vAlign w:val="center"/>
              </w:tcPr>
            </w:tcPrChange>
          </w:tcPr>
          <w:p w:rsidR="00D975EA" w:rsidRPr="00312A77" w:rsidRDefault="00D975EA" w:rsidP="00D975EA">
            <w:pPr>
              <w:pStyle w:val="Tabletext"/>
            </w:pPr>
            <w:ins w:id="603" w:author="RISSONE Christian" w:date="2013-12-18T16:45:00Z">
              <w:r w:rsidRPr="00312A77">
                <w:t>157.300</w:t>
              </w:r>
            </w:ins>
          </w:p>
        </w:tc>
        <w:tc>
          <w:tcPr>
            <w:tcW w:w="1248" w:type="dxa"/>
            <w:shd w:val="clear" w:color="auto" w:fill="auto"/>
            <w:vAlign w:val="center"/>
            <w:tcPrChange w:id="604" w:author="RISSONE Christian" w:date="2013-12-18T16:49:00Z">
              <w:tcPr>
                <w:tcW w:w="1248" w:type="dxa"/>
                <w:gridSpan w:val="3"/>
                <w:shd w:val="clear" w:color="auto" w:fill="auto"/>
                <w:vAlign w:val="center"/>
              </w:tcPr>
            </w:tcPrChange>
          </w:tcPr>
          <w:p w:rsidR="00D975EA" w:rsidRPr="00312A77" w:rsidRDefault="00D975EA" w:rsidP="00D975EA">
            <w:pPr>
              <w:pStyle w:val="Tabletext"/>
            </w:pPr>
          </w:p>
        </w:tc>
        <w:tc>
          <w:tcPr>
            <w:tcW w:w="1021" w:type="dxa"/>
            <w:vAlign w:val="center"/>
            <w:tcPrChange w:id="605" w:author="RISSONE Christian" w:date="2013-12-18T16:49:00Z">
              <w:tcPr>
                <w:tcW w:w="1021" w:type="dxa"/>
                <w:gridSpan w:val="3"/>
                <w:vAlign w:val="center"/>
              </w:tcPr>
            </w:tcPrChange>
          </w:tcPr>
          <w:p w:rsidR="00D975EA" w:rsidRPr="00312A77" w:rsidRDefault="00D975EA" w:rsidP="00D975EA">
            <w:pPr>
              <w:pStyle w:val="Tabletext"/>
            </w:pPr>
          </w:p>
        </w:tc>
        <w:tc>
          <w:tcPr>
            <w:tcW w:w="1191" w:type="dxa"/>
            <w:vAlign w:val="center"/>
            <w:tcPrChange w:id="606" w:author="RISSONE Christian" w:date="2013-12-18T16:49:00Z">
              <w:tcPr>
                <w:tcW w:w="1191" w:type="dxa"/>
                <w:gridSpan w:val="3"/>
                <w:vAlign w:val="center"/>
              </w:tcPr>
            </w:tcPrChange>
          </w:tcPr>
          <w:p w:rsidR="00D975EA" w:rsidRPr="00312A77" w:rsidRDefault="00D975EA" w:rsidP="00D975EA">
            <w:pPr>
              <w:pStyle w:val="Tabletext"/>
            </w:pPr>
          </w:p>
        </w:tc>
        <w:tc>
          <w:tcPr>
            <w:tcW w:w="1191" w:type="dxa"/>
            <w:vAlign w:val="center"/>
            <w:tcPrChange w:id="607" w:author="RISSONE Christian" w:date="2013-12-18T16:49:00Z">
              <w:tcPr>
                <w:tcW w:w="1191" w:type="dxa"/>
                <w:gridSpan w:val="3"/>
                <w:vAlign w:val="center"/>
              </w:tcPr>
            </w:tcPrChange>
          </w:tcPr>
          <w:p w:rsidR="00D975EA" w:rsidRPr="00312A77" w:rsidRDefault="00D975EA" w:rsidP="00D975EA">
            <w:pPr>
              <w:pStyle w:val="Tabletext"/>
            </w:pPr>
          </w:p>
        </w:tc>
        <w:tc>
          <w:tcPr>
            <w:tcW w:w="1219" w:type="dxa"/>
            <w:vAlign w:val="center"/>
            <w:tcPrChange w:id="608" w:author="RISSONE Christian" w:date="2013-12-18T16:49:00Z">
              <w:tcPr>
                <w:tcW w:w="1219" w:type="dxa"/>
                <w:gridSpan w:val="3"/>
                <w:vAlign w:val="center"/>
              </w:tcPr>
            </w:tcPrChange>
          </w:tcPr>
          <w:p w:rsidR="00D975EA" w:rsidRPr="00312A77" w:rsidRDefault="00D975EA" w:rsidP="00D975EA">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09"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10" w:author="RISSONE Christian" w:date="2014-04-03T12:41:00Z">
            <w:trPr>
              <w:gridAfter w:val="0"/>
              <w:cantSplit/>
            </w:trPr>
          </w:trPrChange>
        </w:trPr>
        <w:tc>
          <w:tcPr>
            <w:tcW w:w="1134" w:type="dxa"/>
            <w:shd w:val="clear" w:color="auto" w:fill="auto"/>
            <w:vAlign w:val="center"/>
            <w:tcPrChange w:id="611" w:author="RISSONE Christian" w:date="2014-04-03T12:41:00Z">
              <w:tcPr>
                <w:tcW w:w="1134" w:type="dxa"/>
                <w:gridSpan w:val="3"/>
                <w:shd w:val="clear" w:color="auto" w:fill="auto"/>
                <w:vAlign w:val="center"/>
              </w:tcPr>
            </w:tcPrChange>
          </w:tcPr>
          <w:p w:rsidR="00D975EA" w:rsidRPr="00312A77" w:rsidRDefault="00D975EA">
            <w:pPr>
              <w:pStyle w:val="Equation"/>
              <w:pPrChange w:id="612" w:author="RISSONE Christian" w:date="2013-12-18T16:41:00Z">
                <w:pPr>
                  <w:framePr w:hSpace="180" w:wrap="around" w:vAnchor="text" w:hAnchor="text" w:xAlign="center" w:y="1"/>
                  <w:tabs>
                    <w:tab w:val="left" w:pos="2608"/>
                    <w:tab w:val="left" w:pos="3345"/>
                  </w:tabs>
                  <w:spacing w:before="0"/>
                  <w:ind w:left="1871" w:hanging="737"/>
                  <w:suppressOverlap/>
                </w:pPr>
              </w:pPrChange>
            </w:pPr>
            <w:ins w:id="613" w:author="RISSONE Christian" w:date="2013-12-18T16:41:00Z">
              <w:r w:rsidRPr="00312A77">
                <w:t>2026</w:t>
              </w:r>
            </w:ins>
          </w:p>
        </w:tc>
        <w:tc>
          <w:tcPr>
            <w:tcW w:w="1049" w:type="dxa"/>
            <w:vAlign w:val="center"/>
            <w:tcPrChange w:id="614" w:author="RISSONE Christian" w:date="2014-04-03T12:41:00Z">
              <w:tcPr>
                <w:tcW w:w="1049" w:type="dxa"/>
                <w:gridSpan w:val="3"/>
                <w:vAlign w:val="center"/>
              </w:tcPr>
            </w:tcPrChange>
          </w:tcPr>
          <w:p w:rsidR="00D975EA" w:rsidRPr="00312A77" w:rsidRDefault="00D975EA" w:rsidP="00D975EA">
            <w:pPr>
              <w:pStyle w:val="Tabletext"/>
            </w:pPr>
            <w:ins w:id="615" w:author="RISSONE Christian" w:date="2013-12-18T16:42:00Z">
              <w:r w:rsidRPr="00312A77">
                <w:t>CCC)</w:t>
              </w:r>
            </w:ins>
          </w:p>
        </w:tc>
        <w:tc>
          <w:tcPr>
            <w:tcW w:w="1247" w:type="dxa"/>
            <w:shd w:val="clear" w:color="auto" w:fill="92D050"/>
            <w:vAlign w:val="center"/>
            <w:tcPrChange w:id="616" w:author="RISSONE Christian" w:date="2014-04-03T12:41:00Z">
              <w:tcPr>
                <w:tcW w:w="1247" w:type="dxa"/>
                <w:gridSpan w:val="3"/>
                <w:shd w:val="clear" w:color="auto" w:fill="auto"/>
                <w:vAlign w:val="center"/>
              </w:tcPr>
            </w:tcPrChange>
          </w:tcPr>
          <w:p w:rsidR="00D975EA" w:rsidRPr="00312A77" w:rsidRDefault="00D975EA" w:rsidP="00D975EA">
            <w:pPr>
              <w:pStyle w:val="Tabletext"/>
            </w:pPr>
            <w:ins w:id="617" w:author="Plenary Room" w:date="2014-04-03T12:27:00Z">
              <w:r w:rsidRPr="00312A77">
                <w:t>161.900</w:t>
              </w:r>
            </w:ins>
          </w:p>
        </w:tc>
        <w:tc>
          <w:tcPr>
            <w:tcW w:w="1248" w:type="dxa"/>
            <w:shd w:val="clear" w:color="auto" w:fill="92D050"/>
            <w:vAlign w:val="center"/>
            <w:tcPrChange w:id="618" w:author="RISSONE Christian" w:date="2014-04-03T12:41:00Z">
              <w:tcPr>
                <w:tcW w:w="1248" w:type="dxa"/>
                <w:gridSpan w:val="3"/>
                <w:shd w:val="clear" w:color="auto" w:fill="auto"/>
                <w:vAlign w:val="center"/>
              </w:tcPr>
            </w:tcPrChange>
          </w:tcPr>
          <w:p w:rsidR="00D975EA" w:rsidRPr="00312A77" w:rsidRDefault="00D975EA" w:rsidP="00D975EA">
            <w:pPr>
              <w:pStyle w:val="Tabletext"/>
            </w:pPr>
            <w:ins w:id="619" w:author="RISSONE Christian" w:date="2013-12-18T16:46:00Z">
              <w:r w:rsidRPr="00312A77">
                <w:t>161.900</w:t>
              </w:r>
            </w:ins>
          </w:p>
        </w:tc>
        <w:tc>
          <w:tcPr>
            <w:tcW w:w="1021" w:type="dxa"/>
            <w:vAlign w:val="center"/>
            <w:tcPrChange w:id="620" w:author="RISSONE Christian" w:date="2014-04-03T12:41:00Z">
              <w:tcPr>
                <w:tcW w:w="1021" w:type="dxa"/>
                <w:gridSpan w:val="3"/>
                <w:vAlign w:val="center"/>
              </w:tcPr>
            </w:tcPrChange>
          </w:tcPr>
          <w:p w:rsidR="00D975EA" w:rsidRPr="00312A77" w:rsidRDefault="006D3F02" w:rsidP="00D975EA">
            <w:pPr>
              <w:pStyle w:val="Tabletext"/>
            </w:pPr>
            <w:ins w:id="621" w:author="Plenary Room" w:date="2014-04-03T12:37:00Z">
              <w:r>
                <w:t>x</w:t>
              </w:r>
            </w:ins>
          </w:p>
        </w:tc>
        <w:tc>
          <w:tcPr>
            <w:tcW w:w="1191" w:type="dxa"/>
            <w:vAlign w:val="center"/>
            <w:tcPrChange w:id="622" w:author="RISSONE Christian" w:date="2014-04-03T12:41:00Z">
              <w:tcPr>
                <w:tcW w:w="1191" w:type="dxa"/>
                <w:gridSpan w:val="3"/>
                <w:vAlign w:val="center"/>
              </w:tcPr>
            </w:tcPrChange>
          </w:tcPr>
          <w:p w:rsidR="00D975EA" w:rsidRPr="00312A77" w:rsidRDefault="00D975EA" w:rsidP="00D975EA">
            <w:pPr>
              <w:pStyle w:val="Tabletext"/>
            </w:pPr>
          </w:p>
        </w:tc>
        <w:tc>
          <w:tcPr>
            <w:tcW w:w="1191" w:type="dxa"/>
            <w:vAlign w:val="center"/>
            <w:tcPrChange w:id="623" w:author="RISSONE Christian" w:date="2014-04-03T12:41:00Z">
              <w:tcPr>
                <w:tcW w:w="1191" w:type="dxa"/>
                <w:gridSpan w:val="3"/>
                <w:vAlign w:val="center"/>
              </w:tcPr>
            </w:tcPrChange>
          </w:tcPr>
          <w:p w:rsidR="00D975EA" w:rsidRPr="00312A77" w:rsidRDefault="00D975EA" w:rsidP="00D975EA">
            <w:pPr>
              <w:pStyle w:val="Tabletext"/>
            </w:pPr>
          </w:p>
        </w:tc>
        <w:tc>
          <w:tcPr>
            <w:tcW w:w="1219" w:type="dxa"/>
            <w:vAlign w:val="center"/>
            <w:tcPrChange w:id="624" w:author="RISSONE Christian" w:date="2014-04-03T12:41:00Z">
              <w:tcPr>
                <w:tcW w:w="1219" w:type="dxa"/>
                <w:gridSpan w:val="3"/>
                <w:vAlign w:val="center"/>
              </w:tcPr>
            </w:tcPrChange>
          </w:tcPr>
          <w:p w:rsidR="00D975EA" w:rsidRPr="00312A77" w:rsidRDefault="00D975EA" w:rsidP="00D975EA">
            <w:pPr>
              <w:pStyle w:val="Tabletext"/>
            </w:pPr>
          </w:p>
        </w:tc>
      </w:tr>
      <w:tr w:rsidR="00D975EA" w:rsidRPr="004046E7" w:rsidTr="000F604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25" w:author="RISSONE Christian" w:date="2013-12-18T16:45: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26" w:author="RISSONE Christian" w:date="2013-12-18T16:45:00Z">
            <w:trPr>
              <w:gridAfter w:val="0"/>
              <w:cantSplit/>
            </w:trPr>
          </w:trPrChange>
        </w:trPr>
        <w:tc>
          <w:tcPr>
            <w:tcW w:w="1134" w:type="dxa"/>
            <w:shd w:val="clear" w:color="auto" w:fill="auto"/>
            <w:vAlign w:val="center"/>
            <w:tcPrChange w:id="627" w:author="RISSONE Christian" w:date="2013-12-18T16:45:00Z">
              <w:tcPr>
                <w:tcW w:w="1134" w:type="dxa"/>
                <w:gridSpan w:val="3"/>
                <w:shd w:val="clear" w:color="auto" w:fill="auto"/>
                <w:vAlign w:val="center"/>
              </w:tcPr>
            </w:tcPrChange>
          </w:tcPr>
          <w:p w:rsidR="00D975EA" w:rsidRPr="00312A77" w:rsidRDefault="00D975EA" w:rsidP="00D975EA">
            <w:pPr>
              <w:pStyle w:val="Tabletext"/>
            </w:pPr>
            <w:r w:rsidRPr="00312A77">
              <w:t>86</w:t>
            </w:r>
          </w:p>
        </w:tc>
        <w:tc>
          <w:tcPr>
            <w:tcW w:w="1049" w:type="dxa"/>
            <w:vAlign w:val="center"/>
            <w:tcPrChange w:id="628" w:author="RISSONE Christian" w:date="2013-12-18T16:45:00Z">
              <w:tcPr>
                <w:tcW w:w="1049" w:type="dxa"/>
                <w:gridSpan w:val="3"/>
                <w:vAlign w:val="center"/>
              </w:tcPr>
            </w:tcPrChange>
          </w:tcPr>
          <w:p w:rsidR="00D975EA" w:rsidRPr="00312A77" w:rsidRDefault="00D975EA" w:rsidP="00D975EA">
            <w:pPr>
              <w:pStyle w:val="Tabletext"/>
            </w:pPr>
            <w:r w:rsidRPr="00312A77">
              <w:t xml:space="preserve">w), </w:t>
            </w:r>
            <w:proofErr w:type="spellStart"/>
            <w:r w:rsidRPr="00312A77">
              <w:t>ww</w:t>
            </w:r>
            <w:proofErr w:type="spellEnd"/>
            <w:r w:rsidRPr="00312A77">
              <w:t xml:space="preserve">), x), </w:t>
            </w:r>
            <w:del w:id="629" w:author="RISSONE Christian" w:date="2013-12-18T17:32:00Z">
              <w:r w:rsidRPr="00312A77" w:rsidDel="00F14964">
                <w:delText>y)</w:delText>
              </w:r>
            </w:del>
          </w:p>
        </w:tc>
        <w:tc>
          <w:tcPr>
            <w:tcW w:w="1247" w:type="dxa"/>
            <w:shd w:val="clear" w:color="auto" w:fill="FFFFFF" w:themeFill="background1"/>
            <w:vAlign w:val="center"/>
            <w:tcPrChange w:id="630" w:author="RISSONE Christian" w:date="2013-12-18T16:45:00Z">
              <w:tcPr>
                <w:tcW w:w="1247" w:type="dxa"/>
                <w:gridSpan w:val="3"/>
                <w:shd w:val="clear" w:color="auto" w:fill="FFFF00"/>
                <w:vAlign w:val="center"/>
              </w:tcPr>
            </w:tcPrChange>
          </w:tcPr>
          <w:p w:rsidR="00D975EA" w:rsidRPr="00312A77" w:rsidRDefault="00D975EA" w:rsidP="00D975EA">
            <w:pPr>
              <w:pStyle w:val="Tabletext"/>
            </w:pPr>
            <w:r w:rsidRPr="00312A77">
              <w:t>157.325</w:t>
            </w:r>
          </w:p>
        </w:tc>
        <w:tc>
          <w:tcPr>
            <w:tcW w:w="1248" w:type="dxa"/>
            <w:shd w:val="clear" w:color="auto" w:fill="FFFFFF" w:themeFill="background1"/>
            <w:vAlign w:val="center"/>
            <w:tcPrChange w:id="631" w:author="RISSONE Christian" w:date="2013-12-18T16:45:00Z">
              <w:tcPr>
                <w:tcW w:w="1248" w:type="dxa"/>
                <w:gridSpan w:val="3"/>
                <w:shd w:val="clear" w:color="auto" w:fill="92D050"/>
                <w:vAlign w:val="center"/>
              </w:tcPr>
            </w:tcPrChange>
          </w:tcPr>
          <w:p w:rsidR="00D975EA" w:rsidRPr="00312A77" w:rsidRDefault="00D975EA" w:rsidP="00D975EA">
            <w:pPr>
              <w:pStyle w:val="Tabletext"/>
            </w:pPr>
            <w:r w:rsidRPr="00312A77">
              <w:t>161.925</w:t>
            </w:r>
          </w:p>
        </w:tc>
        <w:tc>
          <w:tcPr>
            <w:tcW w:w="1021" w:type="dxa"/>
            <w:vAlign w:val="center"/>
            <w:tcPrChange w:id="632" w:author="RISSONE Christian" w:date="2013-12-18T16:45:00Z">
              <w:tcPr>
                <w:tcW w:w="1021" w:type="dxa"/>
                <w:gridSpan w:val="3"/>
                <w:vAlign w:val="center"/>
              </w:tcPr>
            </w:tcPrChange>
          </w:tcPr>
          <w:p w:rsidR="00D975EA" w:rsidRPr="00312A77" w:rsidRDefault="00D975EA" w:rsidP="00D975EA">
            <w:pPr>
              <w:pStyle w:val="Tabletext"/>
            </w:pPr>
          </w:p>
        </w:tc>
        <w:tc>
          <w:tcPr>
            <w:tcW w:w="1191" w:type="dxa"/>
            <w:vAlign w:val="center"/>
            <w:tcPrChange w:id="633" w:author="RISSONE Christian" w:date="2013-12-18T16:45:00Z">
              <w:tcPr>
                <w:tcW w:w="1191" w:type="dxa"/>
                <w:gridSpan w:val="3"/>
                <w:vAlign w:val="center"/>
              </w:tcPr>
            </w:tcPrChange>
          </w:tcPr>
          <w:p w:rsidR="00D975EA" w:rsidRPr="00312A77" w:rsidRDefault="00D975EA" w:rsidP="00D975EA">
            <w:pPr>
              <w:pStyle w:val="Tabletext"/>
            </w:pPr>
            <w:r w:rsidRPr="00312A77">
              <w:t>x</w:t>
            </w:r>
          </w:p>
        </w:tc>
        <w:tc>
          <w:tcPr>
            <w:tcW w:w="1191" w:type="dxa"/>
            <w:vAlign w:val="center"/>
            <w:tcPrChange w:id="634" w:author="RISSONE Christian" w:date="2013-12-18T16:45:00Z">
              <w:tcPr>
                <w:tcW w:w="1191" w:type="dxa"/>
                <w:gridSpan w:val="3"/>
                <w:vAlign w:val="center"/>
              </w:tcPr>
            </w:tcPrChange>
          </w:tcPr>
          <w:p w:rsidR="00D975EA" w:rsidRPr="00312A77" w:rsidRDefault="00D975EA" w:rsidP="00D975EA">
            <w:pPr>
              <w:pStyle w:val="Tabletext"/>
            </w:pPr>
            <w:r w:rsidRPr="00312A77">
              <w:t>x</w:t>
            </w:r>
          </w:p>
        </w:tc>
        <w:tc>
          <w:tcPr>
            <w:tcW w:w="1219" w:type="dxa"/>
            <w:vAlign w:val="center"/>
            <w:tcPrChange w:id="635" w:author="RISSONE Christian" w:date="2013-12-18T16:45:00Z">
              <w:tcPr>
                <w:tcW w:w="1219" w:type="dxa"/>
                <w:gridSpan w:val="3"/>
                <w:vAlign w:val="center"/>
              </w:tcPr>
            </w:tcPrChange>
          </w:tcPr>
          <w:p w:rsidR="00D975EA" w:rsidRPr="00312A77" w:rsidRDefault="00D975EA" w:rsidP="00D975EA">
            <w:pPr>
              <w:pStyle w:val="Tabletext"/>
            </w:pPr>
            <w:r w:rsidRPr="00312A77">
              <w:t>x</w:t>
            </w:r>
          </w:p>
        </w:tc>
      </w:tr>
      <w:tr w:rsidR="00D975EA" w:rsidRPr="004046E7" w:rsidTr="000F604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36" w:author="RISSONE Christian" w:date="2013-12-18T16:4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37" w:author="RISSONE Christian" w:date="2013-12-18T16:49:00Z">
            <w:trPr>
              <w:gridAfter w:val="0"/>
              <w:cantSplit/>
            </w:trPr>
          </w:trPrChange>
        </w:trPr>
        <w:tc>
          <w:tcPr>
            <w:tcW w:w="1134" w:type="dxa"/>
            <w:shd w:val="clear" w:color="auto" w:fill="auto"/>
            <w:vAlign w:val="center"/>
            <w:tcPrChange w:id="638" w:author="RISSONE Christian" w:date="2013-12-18T16:49:00Z">
              <w:tcPr>
                <w:tcW w:w="1134" w:type="dxa"/>
                <w:gridSpan w:val="3"/>
                <w:shd w:val="clear" w:color="auto" w:fill="auto"/>
                <w:vAlign w:val="center"/>
              </w:tcPr>
            </w:tcPrChange>
          </w:tcPr>
          <w:p w:rsidR="00D975EA" w:rsidRPr="00312A77" w:rsidRDefault="00D975EA">
            <w:pPr>
              <w:pStyle w:val="Equation"/>
              <w:pPrChange w:id="639" w:author="RISSONE Christian" w:date="2013-12-18T16:42:00Z">
                <w:pPr>
                  <w:framePr w:hSpace="180" w:wrap="around" w:vAnchor="text" w:hAnchor="text" w:xAlign="center" w:y="1"/>
                  <w:tabs>
                    <w:tab w:val="left" w:pos="2608"/>
                    <w:tab w:val="left" w:pos="3345"/>
                  </w:tabs>
                  <w:spacing w:before="0"/>
                  <w:ind w:left="1871" w:hanging="737"/>
                  <w:suppressOverlap/>
                  <w:jc w:val="right"/>
                </w:pPr>
              </w:pPrChange>
            </w:pPr>
            <w:ins w:id="640" w:author="RISSONE Christian" w:date="2013-12-18T16:41:00Z">
              <w:r w:rsidRPr="00312A77">
                <w:t>1086</w:t>
              </w:r>
            </w:ins>
          </w:p>
        </w:tc>
        <w:tc>
          <w:tcPr>
            <w:tcW w:w="1049" w:type="dxa"/>
            <w:vAlign w:val="center"/>
            <w:tcPrChange w:id="641" w:author="RISSONE Christian" w:date="2013-12-18T16:49:00Z">
              <w:tcPr>
                <w:tcW w:w="1049" w:type="dxa"/>
                <w:gridSpan w:val="3"/>
                <w:vAlign w:val="center"/>
              </w:tcPr>
            </w:tcPrChange>
          </w:tcPr>
          <w:p w:rsidR="00D975EA" w:rsidRPr="00312A77" w:rsidRDefault="00D975EA" w:rsidP="00D975EA">
            <w:pPr>
              <w:pStyle w:val="Tabletext"/>
            </w:pPr>
            <w:ins w:id="642" w:author="RISSONE Christian" w:date="2013-12-18T16:42:00Z">
              <w:r w:rsidRPr="00312A77">
                <w:t>BBB)</w:t>
              </w:r>
            </w:ins>
          </w:p>
        </w:tc>
        <w:tc>
          <w:tcPr>
            <w:tcW w:w="1247" w:type="dxa"/>
            <w:shd w:val="clear" w:color="auto" w:fill="FFFF00"/>
            <w:vAlign w:val="center"/>
            <w:tcPrChange w:id="643" w:author="RISSONE Christian" w:date="2013-12-18T16:49:00Z">
              <w:tcPr>
                <w:tcW w:w="1247" w:type="dxa"/>
                <w:gridSpan w:val="3"/>
                <w:shd w:val="clear" w:color="auto" w:fill="auto"/>
                <w:vAlign w:val="center"/>
              </w:tcPr>
            </w:tcPrChange>
          </w:tcPr>
          <w:p w:rsidR="00D975EA" w:rsidRPr="00312A77" w:rsidRDefault="00D975EA" w:rsidP="00D975EA">
            <w:pPr>
              <w:pStyle w:val="Tabletext"/>
            </w:pPr>
            <w:ins w:id="644" w:author="RISSONE Christian" w:date="2013-12-18T16:46:00Z">
              <w:r w:rsidRPr="00312A77">
                <w:t>157.325</w:t>
              </w:r>
            </w:ins>
          </w:p>
        </w:tc>
        <w:tc>
          <w:tcPr>
            <w:tcW w:w="1248" w:type="dxa"/>
            <w:shd w:val="clear" w:color="auto" w:fill="auto"/>
            <w:vAlign w:val="center"/>
            <w:tcPrChange w:id="645" w:author="RISSONE Christian" w:date="2013-12-18T16:49:00Z">
              <w:tcPr>
                <w:tcW w:w="1248" w:type="dxa"/>
                <w:gridSpan w:val="3"/>
                <w:shd w:val="clear" w:color="auto" w:fill="auto"/>
                <w:vAlign w:val="center"/>
              </w:tcPr>
            </w:tcPrChange>
          </w:tcPr>
          <w:p w:rsidR="00D975EA" w:rsidRPr="00312A77" w:rsidRDefault="00D975EA" w:rsidP="00D975EA">
            <w:pPr>
              <w:pStyle w:val="Tabletext"/>
            </w:pPr>
          </w:p>
        </w:tc>
        <w:tc>
          <w:tcPr>
            <w:tcW w:w="1021" w:type="dxa"/>
            <w:vAlign w:val="center"/>
            <w:tcPrChange w:id="646" w:author="RISSONE Christian" w:date="2013-12-18T16:49:00Z">
              <w:tcPr>
                <w:tcW w:w="1021" w:type="dxa"/>
                <w:gridSpan w:val="3"/>
                <w:vAlign w:val="center"/>
              </w:tcPr>
            </w:tcPrChange>
          </w:tcPr>
          <w:p w:rsidR="00D975EA" w:rsidRPr="00312A77" w:rsidRDefault="00D975EA" w:rsidP="00D975EA">
            <w:pPr>
              <w:pStyle w:val="Tabletext"/>
            </w:pPr>
          </w:p>
        </w:tc>
        <w:tc>
          <w:tcPr>
            <w:tcW w:w="1191" w:type="dxa"/>
            <w:vAlign w:val="center"/>
            <w:tcPrChange w:id="647" w:author="RISSONE Christian" w:date="2013-12-18T16:49:00Z">
              <w:tcPr>
                <w:tcW w:w="1191" w:type="dxa"/>
                <w:gridSpan w:val="3"/>
                <w:vAlign w:val="center"/>
              </w:tcPr>
            </w:tcPrChange>
          </w:tcPr>
          <w:p w:rsidR="00D975EA" w:rsidRPr="00312A77" w:rsidRDefault="00D975EA" w:rsidP="00D975EA">
            <w:pPr>
              <w:pStyle w:val="Tabletext"/>
            </w:pPr>
          </w:p>
        </w:tc>
        <w:tc>
          <w:tcPr>
            <w:tcW w:w="1191" w:type="dxa"/>
            <w:vAlign w:val="center"/>
            <w:tcPrChange w:id="648" w:author="RISSONE Christian" w:date="2013-12-18T16:49:00Z">
              <w:tcPr>
                <w:tcW w:w="1191" w:type="dxa"/>
                <w:gridSpan w:val="3"/>
                <w:vAlign w:val="center"/>
              </w:tcPr>
            </w:tcPrChange>
          </w:tcPr>
          <w:p w:rsidR="00D975EA" w:rsidRPr="00312A77" w:rsidRDefault="00D975EA" w:rsidP="00D975EA">
            <w:pPr>
              <w:pStyle w:val="Tabletext"/>
            </w:pPr>
          </w:p>
        </w:tc>
        <w:tc>
          <w:tcPr>
            <w:tcW w:w="1219" w:type="dxa"/>
            <w:vAlign w:val="center"/>
            <w:tcPrChange w:id="649" w:author="RISSONE Christian" w:date="2013-12-18T16:49:00Z">
              <w:tcPr>
                <w:tcW w:w="1219" w:type="dxa"/>
                <w:gridSpan w:val="3"/>
                <w:vAlign w:val="center"/>
              </w:tcPr>
            </w:tcPrChange>
          </w:tcPr>
          <w:p w:rsidR="00D975EA" w:rsidRPr="00312A77" w:rsidRDefault="00D975EA" w:rsidP="00D975EA">
            <w:pPr>
              <w:pStyle w:val="Tabletext"/>
            </w:pPr>
          </w:p>
        </w:tc>
      </w:tr>
      <w:tr w:rsidR="00D975EA" w:rsidRPr="004046E7" w:rsidTr="00D03335">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50" w:author="RISSONE Christian" w:date="2014-04-03T12:41: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51" w:author="RISSONE Christian" w:date="2014-04-03T12:41:00Z">
            <w:trPr>
              <w:gridAfter w:val="0"/>
              <w:cantSplit/>
            </w:trPr>
          </w:trPrChange>
        </w:trPr>
        <w:tc>
          <w:tcPr>
            <w:tcW w:w="1134" w:type="dxa"/>
            <w:shd w:val="clear" w:color="auto" w:fill="auto"/>
            <w:vAlign w:val="center"/>
            <w:tcPrChange w:id="652" w:author="RISSONE Christian" w:date="2014-04-03T12:41:00Z">
              <w:tcPr>
                <w:tcW w:w="1134" w:type="dxa"/>
                <w:gridSpan w:val="3"/>
                <w:shd w:val="clear" w:color="auto" w:fill="auto"/>
                <w:vAlign w:val="center"/>
              </w:tcPr>
            </w:tcPrChange>
          </w:tcPr>
          <w:p w:rsidR="00D975EA" w:rsidRPr="00312A77" w:rsidRDefault="00D975EA" w:rsidP="00D975EA">
            <w:pPr>
              <w:pStyle w:val="Tabletext"/>
            </w:pPr>
            <w:ins w:id="653" w:author="RISSONE Christian" w:date="2013-12-18T16:42:00Z">
              <w:r w:rsidRPr="00312A77">
                <w:t>2086</w:t>
              </w:r>
            </w:ins>
          </w:p>
        </w:tc>
        <w:tc>
          <w:tcPr>
            <w:tcW w:w="1049" w:type="dxa"/>
            <w:vAlign w:val="center"/>
            <w:tcPrChange w:id="654" w:author="RISSONE Christian" w:date="2014-04-03T12:41:00Z">
              <w:tcPr>
                <w:tcW w:w="1049" w:type="dxa"/>
                <w:gridSpan w:val="3"/>
                <w:vAlign w:val="center"/>
              </w:tcPr>
            </w:tcPrChange>
          </w:tcPr>
          <w:p w:rsidR="00D975EA" w:rsidRPr="00312A77" w:rsidRDefault="00D975EA" w:rsidP="00D975EA">
            <w:pPr>
              <w:pStyle w:val="Tabletext"/>
            </w:pPr>
            <w:ins w:id="655" w:author="RISSONE Christian" w:date="2013-12-18T16:42:00Z">
              <w:r w:rsidRPr="00312A77">
                <w:t>CCC)</w:t>
              </w:r>
            </w:ins>
          </w:p>
        </w:tc>
        <w:tc>
          <w:tcPr>
            <w:tcW w:w="1247" w:type="dxa"/>
            <w:shd w:val="clear" w:color="auto" w:fill="92D050"/>
            <w:vAlign w:val="center"/>
            <w:tcPrChange w:id="656" w:author="RISSONE Christian" w:date="2014-04-03T12:41:00Z">
              <w:tcPr>
                <w:tcW w:w="1247" w:type="dxa"/>
                <w:gridSpan w:val="3"/>
                <w:shd w:val="clear" w:color="auto" w:fill="auto"/>
                <w:vAlign w:val="center"/>
              </w:tcPr>
            </w:tcPrChange>
          </w:tcPr>
          <w:p w:rsidR="00D975EA" w:rsidRPr="00312A77" w:rsidRDefault="00D975EA" w:rsidP="00D975EA">
            <w:pPr>
              <w:pStyle w:val="Tabletext"/>
            </w:pPr>
            <w:ins w:id="657" w:author="Plenary Room" w:date="2014-04-03T12:27:00Z">
              <w:r w:rsidRPr="00312A77">
                <w:t>161.925</w:t>
              </w:r>
            </w:ins>
          </w:p>
        </w:tc>
        <w:tc>
          <w:tcPr>
            <w:tcW w:w="1248" w:type="dxa"/>
            <w:shd w:val="clear" w:color="auto" w:fill="92D050"/>
            <w:vAlign w:val="center"/>
            <w:tcPrChange w:id="658" w:author="RISSONE Christian" w:date="2014-04-03T12:41:00Z">
              <w:tcPr>
                <w:tcW w:w="1248" w:type="dxa"/>
                <w:gridSpan w:val="3"/>
                <w:shd w:val="clear" w:color="auto" w:fill="auto"/>
                <w:vAlign w:val="center"/>
              </w:tcPr>
            </w:tcPrChange>
          </w:tcPr>
          <w:p w:rsidR="00D975EA" w:rsidRPr="00312A77" w:rsidRDefault="00D975EA" w:rsidP="00D975EA">
            <w:pPr>
              <w:pStyle w:val="Tabletext"/>
            </w:pPr>
            <w:ins w:id="659" w:author="RISSONE Christian" w:date="2013-12-18T16:46:00Z">
              <w:r w:rsidRPr="00312A77">
                <w:t>161.925</w:t>
              </w:r>
            </w:ins>
          </w:p>
        </w:tc>
        <w:tc>
          <w:tcPr>
            <w:tcW w:w="1021" w:type="dxa"/>
            <w:vAlign w:val="center"/>
            <w:tcPrChange w:id="660" w:author="RISSONE Christian" w:date="2014-04-03T12:41:00Z">
              <w:tcPr>
                <w:tcW w:w="1021" w:type="dxa"/>
                <w:gridSpan w:val="3"/>
                <w:vAlign w:val="center"/>
              </w:tcPr>
            </w:tcPrChange>
          </w:tcPr>
          <w:p w:rsidR="00D975EA" w:rsidRPr="00312A77" w:rsidRDefault="006D3F02" w:rsidP="00D975EA">
            <w:pPr>
              <w:pStyle w:val="Tabletext"/>
            </w:pPr>
            <w:ins w:id="661" w:author="Plenary Room" w:date="2014-04-03T12:37:00Z">
              <w:r>
                <w:t>x</w:t>
              </w:r>
            </w:ins>
          </w:p>
        </w:tc>
        <w:tc>
          <w:tcPr>
            <w:tcW w:w="1191" w:type="dxa"/>
            <w:vAlign w:val="center"/>
            <w:tcPrChange w:id="662" w:author="RISSONE Christian" w:date="2014-04-03T12:41:00Z">
              <w:tcPr>
                <w:tcW w:w="1191" w:type="dxa"/>
                <w:gridSpan w:val="3"/>
                <w:vAlign w:val="center"/>
              </w:tcPr>
            </w:tcPrChange>
          </w:tcPr>
          <w:p w:rsidR="00D975EA" w:rsidRPr="00312A77" w:rsidRDefault="00D975EA" w:rsidP="00D975EA">
            <w:pPr>
              <w:pStyle w:val="Tabletext"/>
            </w:pPr>
          </w:p>
        </w:tc>
        <w:tc>
          <w:tcPr>
            <w:tcW w:w="1191" w:type="dxa"/>
            <w:vAlign w:val="center"/>
            <w:tcPrChange w:id="663" w:author="RISSONE Christian" w:date="2014-04-03T12:41:00Z">
              <w:tcPr>
                <w:tcW w:w="1191" w:type="dxa"/>
                <w:gridSpan w:val="3"/>
                <w:vAlign w:val="center"/>
              </w:tcPr>
            </w:tcPrChange>
          </w:tcPr>
          <w:p w:rsidR="00D975EA" w:rsidRPr="00312A77" w:rsidRDefault="00D975EA" w:rsidP="00D975EA">
            <w:pPr>
              <w:pStyle w:val="Tabletext"/>
            </w:pPr>
          </w:p>
        </w:tc>
        <w:tc>
          <w:tcPr>
            <w:tcW w:w="1219" w:type="dxa"/>
            <w:vAlign w:val="center"/>
            <w:tcPrChange w:id="664" w:author="RISSONE Christian" w:date="2014-04-03T12:41:00Z">
              <w:tcPr>
                <w:tcW w:w="1219" w:type="dxa"/>
                <w:gridSpan w:val="3"/>
                <w:vAlign w:val="center"/>
              </w:tcPr>
            </w:tcPrChange>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27</w:t>
            </w:r>
          </w:p>
        </w:tc>
        <w:tc>
          <w:tcPr>
            <w:tcW w:w="1049" w:type="dxa"/>
          </w:tcPr>
          <w:p w:rsidR="00D975EA" w:rsidRPr="00312A77" w:rsidRDefault="00D975EA" w:rsidP="00D975EA">
            <w:pPr>
              <w:pStyle w:val="Tabletext"/>
            </w:pPr>
            <w:r w:rsidRPr="00312A77">
              <w:t>z)</w:t>
            </w:r>
          </w:p>
        </w:tc>
        <w:tc>
          <w:tcPr>
            <w:tcW w:w="1247" w:type="dxa"/>
            <w:vAlign w:val="center"/>
          </w:tcPr>
          <w:p w:rsidR="00D975EA" w:rsidRPr="00312A77" w:rsidRDefault="00D975EA" w:rsidP="00D975EA">
            <w:pPr>
              <w:pStyle w:val="Tabletext"/>
            </w:pPr>
            <w:r w:rsidRPr="00312A77">
              <w:t>157.350</w:t>
            </w:r>
          </w:p>
        </w:tc>
        <w:tc>
          <w:tcPr>
            <w:tcW w:w="1248" w:type="dxa"/>
            <w:shd w:val="clear" w:color="auto" w:fill="FFFFFF" w:themeFill="background1"/>
            <w:vAlign w:val="center"/>
          </w:tcPr>
          <w:p w:rsidR="00D975EA" w:rsidRPr="00312A77" w:rsidRDefault="00D975EA" w:rsidP="00D975EA">
            <w:pPr>
              <w:pStyle w:val="Tabletext"/>
            </w:pPr>
            <w:r w:rsidRPr="00312A77">
              <w:t>161.950</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4046E7" w:rsidTr="000F604E">
        <w:trPr>
          <w:cantSplit/>
        </w:trPr>
        <w:tc>
          <w:tcPr>
            <w:tcW w:w="1134" w:type="dxa"/>
            <w:vAlign w:val="center"/>
          </w:tcPr>
          <w:p w:rsidR="00D975EA" w:rsidRPr="00312A77" w:rsidRDefault="00D975EA" w:rsidP="00D975EA">
            <w:pPr>
              <w:pStyle w:val="Tabletext"/>
            </w:pPr>
            <w:ins w:id="665" w:author="RISSONE Christian" w:date="2013-12-18T16:52:00Z">
              <w:r w:rsidRPr="00312A77">
                <w:t>1027</w:t>
              </w:r>
            </w:ins>
          </w:p>
        </w:tc>
        <w:tc>
          <w:tcPr>
            <w:tcW w:w="1049" w:type="dxa"/>
          </w:tcPr>
          <w:p w:rsidR="00D975EA" w:rsidRPr="00312A77" w:rsidRDefault="00D975EA" w:rsidP="00D975EA">
            <w:pPr>
              <w:pStyle w:val="Tabletext"/>
            </w:pPr>
            <w:ins w:id="666" w:author="RISSONE Christian" w:date="2013-12-18T16:56:00Z">
              <w:r w:rsidRPr="00312A77">
                <w:t>z)</w:t>
              </w:r>
            </w:ins>
          </w:p>
        </w:tc>
        <w:tc>
          <w:tcPr>
            <w:tcW w:w="1247" w:type="dxa"/>
            <w:vAlign w:val="center"/>
          </w:tcPr>
          <w:p w:rsidR="00D975EA" w:rsidRPr="00312A77" w:rsidRDefault="00D975EA" w:rsidP="00D975EA">
            <w:pPr>
              <w:pStyle w:val="Tabletext"/>
            </w:pPr>
            <w:ins w:id="667" w:author="RISSONE Christian" w:date="2013-12-18T16:53:00Z">
              <w:r w:rsidRPr="00312A77">
                <w:t>157.350</w:t>
              </w:r>
            </w:ins>
          </w:p>
        </w:tc>
        <w:tc>
          <w:tcPr>
            <w:tcW w:w="1248" w:type="dxa"/>
            <w:shd w:val="clear" w:color="auto" w:fill="FFFFFF" w:themeFill="background1"/>
            <w:vAlign w:val="center"/>
          </w:tcPr>
          <w:p w:rsidR="00D975EA" w:rsidRPr="00312A77" w:rsidRDefault="00D975EA" w:rsidP="00D975EA">
            <w:pPr>
              <w:pStyle w:val="Tabletext"/>
            </w:pP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F84C9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68" w:author="RISSONE Christian" w:date="2013-12-18T16:53: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69" w:author="RISSONE Christian" w:date="2013-12-18T16:53:00Z">
            <w:trPr>
              <w:gridAfter w:val="0"/>
              <w:cantSplit/>
            </w:trPr>
          </w:trPrChange>
        </w:trPr>
        <w:tc>
          <w:tcPr>
            <w:tcW w:w="1134" w:type="dxa"/>
            <w:vAlign w:val="center"/>
            <w:tcPrChange w:id="670" w:author="RISSONE Christian" w:date="2013-12-18T16:53:00Z">
              <w:tcPr>
                <w:tcW w:w="1134" w:type="dxa"/>
                <w:gridSpan w:val="3"/>
                <w:vAlign w:val="center"/>
              </w:tcPr>
            </w:tcPrChange>
          </w:tcPr>
          <w:p w:rsidR="00D975EA" w:rsidRPr="00312A77" w:rsidRDefault="00D975EA">
            <w:pPr>
              <w:pStyle w:val="Equation"/>
              <w:pPrChange w:id="671" w:author="RISSONE Christian" w:date="2013-12-18T16:53:00Z">
                <w:pPr>
                  <w:framePr w:hSpace="180" w:wrap="around" w:vAnchor="text" w:hAnchor="text" w:xAlign="center" w:y="1"/>
                  <w:tabs>
                    <w:tab w:val="left" w:pos="2608"/>
                    <w:tab w:val="left" w:pos="3345"/>
                  </w:tabs>
                  <w:spacing w:before="0"/>
                  <w:ind w:left="1871" w:hanging="737"/>
                  <w:suppressOverlap/>
                </w:pPr>
              </w:pPrChange>
            </w:pPr>
            <w:ins w:id="672" w:author="RISSONE Christian" w:date="2013-12-18T16:52:00Z">
              <w:r w:rsidRPr="00312A77">
                <w:t>2027</w:t>
              </w:r>
            </w:ins>
          </w:p>
        </w:tc>
        <w:tc>
          <w:tcPr>
            <w:tcW w:w="1049" w:type="dxa"/>
            <w:tcPrChange w:id="673" w:author="RISSONE Christian" w:date="2013-12-18T16:53:00Z">
              <w:tcPr>
                <w:tcW w:w="1049" w:type="dxa"/>
                <w:gridSpan w:val="3"/>
              </w:tcPr>
            </w:tcPrChange>
          </w:tcPr>
          <w:p w:rsidR="00D975EA" w:rsidRPr="00312A77" w:rsidRDefault="00D975EA" w:rsidP="00D975EA">
            <w:pPr>
              <w:pStyle w:val="Tabletext"/>
            </w:pPr>
            <w:ins w:id="674" w:author="RISSONE Christian" w:date="2013-12-18T16:56:00Z">
              <w:r w:rsidRPr="00312A77">
                <w:t>z)</w:t>
              </w:r>
            </w:ins>
          </w:p>
        </w:tc>
        <w:tc>
          <w:tcPr>
            <w:tcW w:w="1247" w:type="dxa"/>
            <w:shd w:val="clear" w:color="auto" w:fill="948A54" w:themeFill="background2" w:themeFillShade="80"/>
            <w:vAlign w:val="center"/>
            <w:tcPrChange w:id="675" w:author="RISSONE Christian" w:date="2013-12-18T16:53:00Z">
              <w:tcPr>
                <w:tcW w:w="1247" w:type="dxa"/>
                <w:gridSpan w:val="3"/>
                <w:vAlign w:val="center"/>
              </w:tcPr>
            </w:tcPrChange>
          </w:tcPr>
          <w:p w:rsidR="00D975EA" w:rsidRPr="00312A77" w:rsidRDefault="00D975EA" w:rsidP="00D975EA">
            <w:pPr>
              <w:pStyle w:val="Tabletext"/>
            </w:pPr>
            <w:ins w:id="676" w:author="RISSONE Christian" w:date="2013-12-18T16:53:00Z">
              <w:r w:rsidRPr="00312A77">
                <w:t>161.950</w:t>
              </w:r>
            </w:ins>
          </w:p>
        </w:tc>
        <w:tc>
          <w:tcPr>
            <w:tcW w:w="1248" w:type="dxa"/>
            <w:shd w:val="clear" w:color="auto" w:fill="948A54" w:themeFill="background2" w:themeFillShade="80"/>
            <w:vAlign w:val="center"/>
            <w:tcPrChange w:id="677" w:author="RISSONE Christian" w:date="2013-12-18T16:53:00Z">
              <w:tcPr>
                <w:tcW w:w="1248" w:type="dxa"/>
                <w:gridSpan w:val="3"/>
                <w:shd w:val="clear" w:color="auto" w:fill="FFFFFF" w:themeFill="background1"/>
                <w:vAlign w:val="center"/>
              </w:tcPr>
            </w:tcPrChange>
          </w:tcPr>
          <w:p w:rsidR="00D975EA" w:rsidRPr="00312A77" w:rsidRDefault="00D975EA" w:rsidP="00D975EA">
            <w:pPr>
              <w:pStyle w:val="Tabletext"/>
            </w:pPr>
            <w:ins w:id="678" w:author="RISSONE Christian" w:date="2013-12-18T16:53:00Z">
              <w:r w:rsidRPr="00312A77">
                <w:t>161.950</w:t>
              </w:r>
            </w:ins>
          </w:p>
        </w:tc>
        <w:tc>
          <w:tcPr>
            <w:tcW w:w="1021" w:type="dxa"/>
            <w:vAlign w:val="center"/>
            <w:tcPrChange w:id="679" w:author="RISSONE Christian" w:date="2013-12-18T16:53:00Z">
              <w:tcPr>
                <w:tcW w:w="1021" w:type="dxa"/>
                <w:gridSpan w:val="3"/>
                <w:vAlign w:val="center"/>
              </w:tcPr>
            </w:tcPrChange>
          </w:tcPr>
          <w:p w:rsidR="00D975EA" w:rsidRPr="00312A77" w:rsidRDefault="00D975EA" w:rsidP="00D975EA">
            <w:pPr>
              <w:pStyle w:val="Tabletext"/>
            </w:pPr>
          </w:p>
        </w:tc>
        <w:tc>
          <w:tcPr>
            <w:tcW w:w="1191" w:type="dxa"/>
            <w:vAlign w:val="center"/>
            <w:tcPrChange w:id="680" w:author="RISSONE Christian" w:date="2013-12-18T16:53:00Z">
              <w:tcPr>
                <w:tcW w:w="1191" w:type="dxa"/>
                <w:gridSpan w:val="3"/>
                <w:vAlign w:val="center"/>
              </w:tcPr>
            </w:tcPrChange>
          </w:tcPr>
          <w:p w:rsidR="00D975EA" w:rsidRPr="00312A77" w:rsidRDefault="00D975EA" w:rsidP="00D975EA">
            <w:pPr>
              <w:pStyle w:val="Tabletext"/>
            </w:pPr>
          </w:p>
        </w:tc>
        <w:tc>
          <w:tcPr>
            <w:tcW w:w="1191" w:type="dxa"/>
            <w:vAlign w:val="center"/>
            <w:tcPrChange w:id="681" w:author="RISSONE Christian" w:date="2013-12-18T16:53:00Z">
              <w:tcPr>
                <w:tcW w:w="1191" w:type="dxa"/>
                <w:gridSpan w:val="3"/>
                <w:vAlign w:val="center"/>
              </w:tcPr>
            </w:tcPrChange>
          </w:tcPr>
          <w:p w:rsidR="00D975EA" w:rsidRPr="00312A77" w:rsidRDefault="00D975EA" w:rsidP="00D975EA">
            <w:pPr>
              <w:pStyle w:val="Tabletext"/>
            </w:pPr>
          </w:p>
        </w:tc>
        <w:tc>
          <w:tcPr>
            <w:tcW w:w="1219" w:type="dxa"/>
            <w:vAlign w:val="center"/>
            <w:tcPrChange w:id="682" w:author="RISSONE Christian" w:date="2013-12-18T16:53:00Z">
              <w:tcPr>
                <w:tcW w:w="1219" w:type="dxa"/>
                <w:gridSpan w:val="3"/>
                <w:vAlign w:val="center"/>
              </w:tcPr>
            </w:tcPrChange>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87</w:t>
            </w:r>
          </w:p>
        </w:tc>
        <w:tc>
          <w:tcPr>
            <w:tcW w:w="1049" w:type="dxa"/>
          </w:tcPr>
          <w:p w:rsidR="00D975EA" w:rsidRPr="00312A77" w:rsidRDefault="00D975EA" w:rsidP="00D975EA">
            <w:pPr>
              <w:pStyle w:val="Tabletext"/>
            </w:pPr>
            <w:del w:id="683" w:author="RISSONE Christian" w:date="2013-12-18T16:54:00Z">
              <w:r w:rsidRPr="00312A77" w:rsidDel="00E822C0">
                <w:delText>z)</w:delText>
              </w:r>
            </w:del>
          </w:p>
        </w:tc>
        <w:tc>
          <w:tcPr>
            <w:tcW w:w="1247" w:type="dxa"/>
            <w:vAlign w:val="center"/>
          </w:tcPr>
          <w:p w:rsidR="00D975EA" w:rsidRPr="00312A77" w:rsidRDefault="00D975EA" w:rsidP="00D975EA">
            <w:pPr>
              <w:pStyle w:val="Tabletext"/>
            </w:pPr>
            <w:r w:rsidRPr="00312A77">
              <w:t>157.375</w:t>
            </w:r>
          </w:p>
        </w:tc>
        <w:tc>
          <w:tcPr>
            <w:tcW w:w="1248" w:type="dxa"/>
            <w:vAlign w:val="center"/>
          </w:tcPr>
          <w:p w:rsidR="00D975EA" w:rsidRPr="00312A77" w:rsidRDefault="00D975EA" w:rsidP="00D975EA">
            <w:pPr>
              <w:pStyle w:val="Tabletext"/>
            </w:pPr>
            <w:r w:rsidRPr="00312A77">
              <w:t>157.375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28</w:t>
            </w:r>
          </w:p>
        </w:tc>
        <w:tc>
          <w:tcPr>
            <w:tcW w:w="1049" w:type="dxa"/>
          </w:tcPr>
          <w:p w:rsidR="00D975EA" w:rsidRPr="00312A77" w:rsidRDefault="00D975EA" w:rsidP="00D975EA">
            <w:pPr>
              <w:pStyle w:val="Tabletext"/>
            </w:pPr>
            <w:r w:rsidRPr="00312A77">
              <w:t>z)</w:t>
            </w:r>
          </w:p>
        </w:tc>
        <w:tc>
          <w:tcPr>
            <w:tcW w:w="1247" w:type="dxa"/>
            <w:vAlign w:val="center"/>
          </w:tcPr>
          <w:p w:rsidR="00D975EA" w:rsidRPr="00312A77" w:rsidRDefault="00D975EA" w:rsidP="00D975EA">
            <w:pPr>
              <w:pStyle w:val="Tabletext"/>
            </w:pPr>
            <w:r w:rsidRPr="00312A77">
              <w:t>157.400</w:t>
            </w:r>
          </w:p>
        </w:tc>
        <w:tc>
          <w:tcPr>
            <w:tcW w:w="1248" w:type="dxa"/>
            <w:shd w:val="clear" w:color="auto" w:fill="FFFFFF" w:themeFill="background1"/>
            <w:vAlign w:val="center"/>
          </w:tcPr>
          <w:p w:rsidR="00D975EA" w:rsidRPr="00312A77" w:rsidRDefault="00D975EA" w:rsidP="00D975EA">
            <w:pPr>
              <w:pStyle w:val="Tabletext"/>
            </w:pPr>
            <w:r w:rsidRPr="00312A77">
              <w:t>162.000</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219" w:type="dxa"/>
            <w:vAlign w:val="center"/>
          </w:tcPr>
          <w:p w:rsidR="00D975EA" w:rsidRPr="00312A77" w:rsidRDefault="00D975EA" w:rsidP="00D975EA">
            <w:pPr>
              <w:pStyle w:val="Tabletext"/>
            </w:pPr>
            <w:r w:rsidRPr="00312A77">
              <w:t>x</w:t>
            </w:r>
          </w:p>
        </w:tc>
      </w:tr>
      <w:tr w:rsidR="00D975EA" w:rsidRPr="004046E7" w:rsidTr="000F604E">
        <w:trPr>
          <w:cantSplit/>
        </w:trPr>
        <w:tc>
          <w:tcPr>
            <w:tcW w:w="1134" w:type="dxa"/>
            <w:vAlign w:val="center"/>
          </w:tcPr>
          <w:p w:rsidR="00D975EA" w:rsidRPr="00312A77" w:rsidRDefault="00D975EA" w:rsidP="00D975EA">
            <w:pPr>
              <w:pStyle w:val="Tabletext"/>
            </w:pPr>
            <w:ins w:id="684" w:author="RISSONE Christian" w:date="2013-12-18T16:53:00Z">
              <w:r w:rsidRPr="00312A77">
                <w:t>1028</w:t>
              </w:r>
            </w:ins>
          </w:p>
        </w:tc>
        <w:tc>
          <w:tcPr>
            <w:tcW w:w="1049" w:type="dxa"/>
          </w:tcPr>
          <w:p w:rsidR="00D975EA" w:rsidRPr="00312A77" w:rsidRDefault="00D975EA" w:rsidP="00D975EA">
            <w:pPr>
              <w:pStyle w:val="Tabletext"/>
            </w:pPr>
            <w:ins w:id="685" w:author="RISSONE Christian" w:date="2013-12-18T16:56:00Z">
              <w:r w:rsidRPr="00312A77">
                <w:t>z)</w:t>
              </w:r>
            </w:ins>
          </w:p>
        </w:tc>
        <w:tc>
          <w:tcPr>
            <w:tcW w:w="1247" w:type="dxa"/>
            <w:vAlign w:val="center"/>
          </w:tcPr>
          <w:p w:rsidR="00D975EA" w:rsidRPr="00312A77" w:rsidRDefault="00D975EA" w:rsidP="00D975EA">
            <w:pPr>
              <w:pStyle w:val="Tabletext"/>
            </w:pPr>
            <w:ins w:id="686" w:author="RISSONE Christian" w:date="2013-12-18T16:54:00Z">
              <w:r w:rsidRPr="00312A77">
                <w:t>157.400</w:t>
              </w:r>
            </w:ins>
          </w:p>
        </w:tc>
        <w:tc>
          <w:tcPr>
            <w:tcW w:w="1248" w:type="dxa"/>
            <w:shd w:val="clear" w:color="auto" w:fill="FFFFFF" w:themeFill="background1"/>
            <w:vAlign w:val="center"/>
          </w:tcPr>
          <w:p w:rsidR="00D975EA" w:rsidRPr="00312A77" w:rsidRDefault="00D975EA" w:rsidP="00D975EA">
            <w:pPr>
              <w:pStyle w:val="Tabletext"/>
            </w:pP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F84C99">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Change w:id="687" w:author="RISSONE Christian" w:date="2013-12-18T16:53: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Ex>
          </w:tblPrExChange>
        </w:tblPrEx>
        <w:trPr>
          <w:cantSplit/>
          <w:trPrChange w:id="688" w:author="RISSONE Christian" w:date="2013-12-18T16:53:00Z">
            <w:trPr>
              <w:gridAfter w:val="0"/>
              <w:cantSplit/>
            </w:trPr>
          </w:trPrChange>
        </w:trPr>
        <w:tc>
          <w:tcPr>
            <w:tcW w:w="1134" w:type="dxa"/>
            <w:vAlign w:val="center"/>
            <w:tcPrChange w:id="689" w:author="RISSONE Christian" w:date="2013-12-18T16:53:00Z">
              <w:tcPr>
                <w:tcW w:w="1134" w:type="dxa"/>
                <w:gridSpan w:val="3"/>
                <w:vAlign w:val="center"/>
              </w:tcPr>
            </w:tcPrChange>
          </w:tcPr>
          <w:p w:rsidR="00D975EA" w:rsidRPr="00312A77" w:rsidRDefault="00D975EA">
            <w:pPr>
              <w:pStyle w:val="Equation"/>
              <w:pPrChange w:id="690" w:author="RISSONE Christian" w:date="2013-12-18T16:53:00Z">
                <w:pPr>
                  <w:framePr w:hSpace="180" w:wrap="around" w:vAnchor="text" w:hAnchor="text" w:xAlign="center" w:y="1"/>
                  <w:tabs>
                    <w:tab w:val="left" w:pos="2608"/>
                    <w:tab w:val="left" w:pos="3345"/>
                  </w:tabs>
                  <w:spacing w:before="0"/>
                  <w:ind w:left="1871" w:hanging="737"/>
                  <w:suppressOverlap/>
                </w:pPr>
              </w:pPrChange>
            </w:pPr>
            <w:ins w:id="691" w:author="RISSONE Christian" w:date="2013-12-18T16:53:00Z">
              <w:r w:rsidRPr="00312A77">
                <w:t>2028</w:t>
              </w:r>
            </w:ins>
          </w:p>
        </w:tc>
        <w:tc>
          <w:tcPr>
            <w:tcW w:w="1049" w:type="dxa"/>
            <w:tcPrChange w:id="692" w:author="RISSONE Christian" w:date="2013-12-18T16:53:00Z">
              <w:tcPr>
                <w:tcW w:w="1049" w:type="dxa"/>
                <w:gridSpan w:val="3"/>
              </w:tcPr>
            </w:tcPrChange>
          </w:tcPr>
          <w:p w:rsidR="00D975EA" w:rsidRPr="00312A77" w:rsidRDefault="00D975EA" w:rsidP="00D975EA">
            <w:pPr>
              <w:pStyle w:val="Tabletext"/>
            </w:pPr>
            <w:ins w:id="693" w:author="RISSONE Christian" w:date="2013-12-18T16:56:00Z">
              <w:r w:rsidRPr="00312A77">
                <w:t>z)</w:t>
              </w:r>
            </w:ins>
          </w:p>
        </w:tc>
        <w:tc>
          <w:tcPr>
            <w:tcW w:w="1247" w:type="dxa"/>
            <w:shd w:val="clear" w:color="auto" w:fill="948A54" w:themeFill="background2" w:themeFillShade="80"/>
            <w:vAlign w:val="center"/>
            <w:tcPrChange w:id="694" w:author="RISSONE Christian" w:date="2013-12-18T16:53:00Z">
              <w:tcPr>
                <w:tcW w:w="1247" w:type="dxa"/>
                <w:gridSpan w:val="3"/>
                <w:vAlign w:val="center"/>
              </w:tcPr>
            </w:tcPrChange>
          </w:tcPr>
          <w:p w:rsidR="00D975EA" w:rsidRPr="00312A77" w:rsidRDefault="00D975EA" w:rsidP="00D975EA">
            <w:pPr>
              <w:pStyle w:val="Tabletext"/>
            </w:pPr>
            <w:ins w:id="695" w:author="RISSONE Christian" w:date="2013-12-18T16:53:00Z">
              <w:r w:rsidRPr="00312A77">
                <w:t>161.950</w:t>
              </w:r>
            </w:ins>
          </w:p>
        </w:tc>
        <w:tc>
          <w:tcPr>
            <w:tcW w:w="1248" w:type="dxa"/>
            <w:shd w:val="clear" w:color="auto" w:fill="948A54" w:themeFill="background2" w:themeFillShade="80"/>
            <w:vAlign w:val="center"/>
            <w:tcPrChange w:id="696" w:author="RISSONE Christian" w:date="2013-12-18T16:53:00Z">
              <w:tcPr>
                <w:tcW w:w="1248" w:type="dxa"/>
                <w:gridSpan w:val="3"/>
                <w:shd w:val="clear" w:color="auto" w:fill="FFFFFF" w:themeFill="background1"/>
                <w:vAlign w:val="center"/>
              </w:tcPr>
            </w:tcPrChange>
          </w:tcPr>
          <w:p w:rsidR="00D975EA" w:rsidRPr="00312A77" w:rsidRDefault="00D975EA" w:rsidP="00D975EA">
            <w:pPr>
              <w:pStyle w:val="Tabletext"/>
            </w:pPr>
            <w:ins w:id="697" w:author="RISSONE Christian" w:date="2013-12-18T16:54:00Z">
              <w:r w:rsidRPr="00312A77">
                <w:t>162.000</w:t>
              </w:r>
            </w:ins>
          </w:p>
        </w:tc>
        <w:tc>
          <w:tcPr>
            <w:tcW w:w="1021" w:type="dxa"/>
            <w:vAlign w:val="center"/>
            <w:tcPrChange w:id="698" w:author="RISSONE Christian" w:date="2013-12-18T16:53:00Z">
              <w:tcPr>
                <w:tcW w:w="1021" w:type="dxa"/>
                <w:gridSpan w:val="3"/>
                <w:vAlign w:val="center"/>
              </w:tcPr>
            </w:tcPrChange>
          </w:tcPr>
          <w:p w:rsidR="00D975EA" w:rsidRPr="00312A77" w:rsidRDefault="00D975EA" w:rsidP="00D975EA">
            <w:pPr>
              <w:pStyle w:val="Tabletext"/>
            </w:pPr>
          </w:p>
        </w:tc>
        <w:tc>
          <w:tcPr>
            <w:tcW w:w="1191" w:type="dxa"/>
            <w:vAlign w:val="center"/>
            <w:tcPrChange w:id="699" w:author="RISSONE Christian" w:date="2013-12-18T16:53:00Z">
              <w:tcPr>
                <w:tcW w:w="1191" w:type="dxa"/>
                <w:gridSpan w:val="3"/>
                <w:vAlign w:val="center"/>
              </w:tcPr>
            </w:tcPrChange>
          </w:tcPr>
          <w:p w:rsidR="00D975EA" w:rsidRPr="00312A77" w:rsidRDefault="00D975EA" w:rsidP="00D975EA">
            <w:pPr>
              <w:pStyle w:val="Tabletext"/>
            </w:pPr>
          </w:p>
        </w:tc>
        <w:tc>
          <w:tcPr>
            <w:tcW w:w="1191" w:type="dxa"/>
            <w:vAlign w:val="center"/>
            <w:tcPrChange w:id="700" w:author="RISSONE Christian" w:date="2013-12-18T16:53:00Z">
              <w:tcPr>
                <w:tcW w:w="1191" w:type="dxa"/>
                <w:gridSpan w:val="3"/>
                <w:vAlign w:val="center"/>
              </w:tcPr>
            </w:tcPrChange>
          </w:tcPr>
          <w:p w:rsidR="00D975EA" w:rsidRPr="00312A77" w:rsidRDefault="00D975EA" w:rsidP="00D975EA">
            <w:pPr>
              <w:pStyle w:val="Tabletext"/>
            </w:pPr>
          </w:p>
        </w:tc>
        <w:tc>
          <w:tcPr>
            <w:tcW w:w="1219" w:type="dxa"/>
            <w:vAlign w:val="center"/>
            <w:tcPrChange w:id="701" w:author="RISSONE Christian" w:date="2013-12-18T16:53:00Z">
              <w:tcPr>
                <w:tcW w:w="1219" w:type="dxa"/>
                <w:gridSpan w:val="3"/>
                <w:vAlign w:val="center"/>
              </w:tcPr>
            </w:tcPrChange>
          </w:tcPr>
          <w:p w:rsidR="00D975EA" w:rsidRPr="00312A77" w:rsidRDefault="00D975EA" w:rsidP="00D975EA">
            <w:pPr>
              <w:pStyle w:val="Tabletext"/>
            </w:pPr>
          </w:p>
        </w:tc>
      </w:tr>
      <w:tr w:rsidR="00D975EA" w:rsidRPr="004046E7" w:rsidTr="000F604E">
        <w:trPr>
          <w:cantSplit/>
        </w:trPr>
        <w:tc>
          <w:tcPr>
            <w:tcW w:w="1134" w:type="dxa"/>
            <w:vAlign w:val="center"/>
          </w:tcPr>
          <w:p w:rsidR="00D975EA" w:rsidRPr="00312A77" w:rsidRDefault="00D975EA" w:rsidP="00D975EA">
            <w:pPr>
              <w:pStyle w:val="Tabletext"/>
            </w:pPr>
            <w:r w:rsidRPr="00312A77">
              <w:t>88</w:t>
            </w:r>
          </w:p>
        </w:tc>
        <w:tc>
          <w:tcPr>
            <w:tcW w:w="1049" w:type="dxa"/>
          </w:tcPr>
          <w:p w:rsidR="00D975EA" w:rsidRPr="00312A77" w:rsidRDefault="00D975EA" w:rsidP="00D975EA">
            <w:pPr>
              <w:pStyle w:val="Tabletext"/>
            </w:pPr>
            <w:del w:id="702" w:author="RISSONE Christian" w:date="2013-12-18T16:54:00Z">
              <w:r w:rsidRPr="00312A77" w:rsidDel="00E822C0">
                <w:delText>z)</w:delText>
              </w:r>
            </w:del>
          </w:p>
        </w:tc>
        <w:tc>
          <w:tcPr>
            <w:tcW w:w="1247" w:type="dxa"/>
            <w:vAlign w:val="center"/>
          </w:tcPr>
          <w:p w:rsidR="00D975EA" w:rsidRPr="00312A77" w:rsidRDefault="00D975EA" w:rsidP="00D975EA">
            <w:pPr>
              <w:pStyle w:val="Tabletext"/>
            </w:pPr>
            <w:r w:rsidRPr="00312A77">
              <w:t>157.425</w:t>
            </w:r>
          </w:p>
        </w:tc>
        <w:tc>
          <w:tcPr>
            <w:tcW w:w="1248" w:type="dxa"/>
            <w:vAlign w:val="center"/>
          </w:tcPr>
          <w:p w:rsidR="00D975EA" w:rsidRPr="00312A77" w:rsidRDefault="00D975EA" w:rsidP="00D975EA">
            <w:pPr>
              <w:pStyle w:val="Tabletext"/>
            </w:pPr>
            <w:r w:rsidRPr="00312A77">
              <w:t>157.425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r w:rsidRPr="00312A77">
              <w:t>x</w:t>
            </w: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0F604E">
        <w:trPr>
          <w:cantSplit/>
        </w:trPr>
        <w:tc>
          <w:tcPr>
            <w:tcW w:w="1134" w:type="dxa"/>
          </w:tcPr>
          <w:p w:rsidR="00D975EA" w:rsidRPr="00312A77" w:rsidRDefault="00D975EA" w:rsidP="00D975EA">
            <w:pPr>
              <w:pStyle w:val="Tabletext"/>
            </w:pPr>
            <w:r w:rsidRPr="00312A77">
              <w:lastRenderedPageBreak/>
              <w:t>AIS 1</w:t>
            </w:r>
          </w:p>
        </w:tc>
        <w:tc>
          <w:tcPr>
            <w:tcW w:w="1049" w:type="dxa"/>
            <w:vAlign w:val="center"/>
          </w:tcPr>
          <w:p w:rsidR="00D975EA" w:rsidRPr="00312A77" w:rsidRDefault="00D975EA" w:rsidP="00D975EA">
            <w:pPr>
              <w:pStyle w:val="Tabletext"/>
            </w:pPr>
            <w:r w:rsidRPr="00312A77">
              <w:t>f), l), p)</w:t>
            </w:r>
          </w:p>
        </w:tc>
        <w:tc>
          <w:tcPr>
            <w:tcW w:w="1247" w:type="dxa"/>
            <w:vAlign w:val="center"/>
          </w:tcPr>
          <w:p w:rsidR="00D975EA" w:rsidRPr="00312A77" w:rsidRDefault="00D975EA" w:rsidP="00D975EA">
            <w:pPr>
              <w:pStyle w:val="Tabletext"/>
            </w:pPr>
            <w:r w:rsidRPr="00312A77">
              <w:t>161.975</w:t>
            </w:r>
          </w:p>
        </w:tc>
        <w:tc>
          <w:tcPr>
            <w:tcW w:w="1248" w:type="dxa"/>
            <w:shd w:val="clear" w:color="auto" w:fill="FF0000"/>
            <w:vAlign w:val="center"/>
          </w:tcPr>
          <w:p w:rsidR="00D975EA" w:rsidRPr="00312A77" w:rsidRDefault="00D975EA" w:rsidP="00D975EA">
            <w:pPr>
              <w:pStyle w:val="Tabletext"/>
            </w:pPr>
            <w:r w:rsidRPr="00312A77">
              <w:t>161.975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r w:rsidR="00D975EA" w:rsidRPr="004046E7" w:rsidTr="000F604E">
        <w:trPr>
          <w:cantSplit/>
        </w:trPr>
        <w:tc>
          <w:tcPr>
            <w:tcW w:w="1134" w:type="dxa"/>
          </w:tcPr>
          <w:p w:rsidR="00D975EA" w:rsidRPr="00312A77" w:rsidRDefault="00D975EA" w:rsidP="00D975EA">
            <w:pPr>
              <w:pStyle w:val="Tabletext"/>
            </w:pPr>
            <w:r w:rsidRPr="00312A77">
              <w:t>AIS 2</w:t>
            </w:r>
          </w:p>
        </w:tc>
        <w:tc>
          <w:tcPr>
            <w:tcW w:w="1049" w:type="dxa"/>
            <w:vAlign w:val="center"/>
          </w:tcPr>
          <w:p w:rsidR="00D975EA" w:rsidRPr="00312A77" w:rsidRDefault="00D975EA" w:rsidP="00D975EA">
            <w:pPr>
              <w:pStyle w:val="Tabletext"/>
            </w:pPr>
            <w:r w:rsidRPr="00312A77">
              <w:t>f), l), p)</w:t>
            </w:r>
          </w:p>
        </w:tc>
        <w:tc>
          <w:tcPr>
            <w:tcW w:w="1247" w:type="dxa"/>
            <w:vAlign w:val="center"/>
          </w:tcPr>
          <w:p w:rsidR="00D975EA" w:rsidRPr="00312A77" w:rsidRDefault="00D975EA" w:rsidP="00D975EA">
            <w:pPr>
              <w:pStyle w:val="Tabletext"/>
            </w:pPr>
            <w:r w:rsidRPr="00312A77">
              <w:t>162.025</w:t>
            </w:r>
          </w:p>
        </w:tc>
        <w:tc>
          <w:tcPr>
            <w:tcW w:w="1248" w:type="dxa"/>
            <w:shd w:val="clear" w:color="auto" w:fill="FF0000"/>
            <w:vAlign w:val="center"/>
          </w:tcPr>
          <w:p w:rsidR="00D975EA" w:rsidRPr="00312A77" w:rsidRDefault="00D975EA" w:rsidP="00D975EA">
            <w:pPr>
              <w:pStyle w:val="Tabletext"/>
            </w:pPr>
            <w:r w:rsidRPr="00312A77">
              <w:t>162.025</w:t>
            </w:r>
          </w:p>
        </w:tc>
        <w:tc>
          <w:tcPr>
            <w:tcW w:w="102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191" w:type="dxa"/>
            <w:vAlign w:val="center"/>
          </w:tcPr>
          <w:p w:rsidR="00D975EA" w:rsidRPr="00312A77" w:rsidRDefault="00D975EA" w:rsidP="00D975EA">
            <w:pPr>
              <w:pStyle w:val="Tabletext"/>
            </w:pPr>
          </w:p>
        </w:tc>
        <w:tc>
          <w:tcPr>
            <w:tcW w:w="1219" w:type="dxa"/>
            <w:vAlign w:val="center"/>
          </w:tcPr>
          <w:p w:rsidR="00D975EA" w:rsidRPr="00312A77" w:rsidRDefault="00D975EA" w:rsidP="00D975EA">
            <w:pPr>
              <w:pStyle w:val="Tabletext"/>
            </w:pPr>
          </w:p>
        </w:tc>
      </w:tr>
    </w:tbl>
    <w:p w:rsidR="000F604E" w:rsidRPr="00312A77" w:rsidRDefault="000F604E" w:rsidP="000F604E">
      <w:pPr>
        <w:pStyle w:val="Tablelegend"/>
      </w:pPr>
    </w:p>
    <w:p w:rsidR="000F604E" w:rsidRPr="00312A77" w:rsidRDefault="000F604E" w:rsidP="000F604E">
      <w:pPr>
        <w:pStyle w:val="Tablelegend"/>
      </w:pPr>
      <w:r w:rsidRPr="00312A77">
        <w:t>Legend:</w:t>
      </w:r>
    </w:p>
    <w:tbl>
      <w:tblPr>
        <w:tblW w:w="0" w:type="auto"/>
        <w:tblLook w:val="04A0" w:firstRow="1" w:lastRow="0" w:firstColumn="1" w:lastColumn="0" w:noHBand="0" w:noVBand="1"/>
      </w:tblPr>
      <w:tblGrid>
        <w:gridCol w:w="1955"/>
        <w:gridCol w:w="1956"/>
        <w:gridCol w:w="1956"/>
        <w:gridCol w:w="1956"/>
        <w:gridCol w:w="1956"/>
      </w:tblGrid>
      <w:tr w:rsidR="000F604E" w:rsidTr="000F604E">
        <w:tc>
          <w:tcPr>
            <w:tcW w:w="1955"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AIS1/AIS2</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ASM1/ASM2</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Sat uplink</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Sat downlink</w:t>
            </w:r>
          </w:p>
        </w:tc>
        <w:tc>
          <w:tcPr>
            <w:tcW w:w="1956" w:type="dxa"/>
            <w:tcBorders>
              <w:top w:val="single" w:sz="4" w:space="0" w:color="auto"/>
              <w:left w:val="single" w:sz="4" w:space="0" w:color="auto"/>
              <w:bottom w:val="single" w:sz="4" w:space="0" w:color="auto"/>
              <w:right w:val="single" w:sz="4" w:space="0" w:color="auto"/>
            </w:tcBorders>
          </w:tcPr>
          <w:p w:rsidR="000F604E" w:rsidRPr="00312A77" w:rsidRDefault="000F604E" w:rsidP="000F604E">
            <w:r w:rsidRPr="00312A77">
              <w:t>VDES</w:t>
            </w:r>
          </w:p>
        </w:tc>
      </w:tr>
      <w:tr w:rsidR="000F604E" w:rsidTr="000F604E">
        <w:tc>
          <w:tcPr>
            <w:tcW w:w="1955" w:type="dxa"/>
            <w:tcBorders>
              <w:top w:val="single" w:sz="4" w:space="0" w:color="auto"/>
              <w:left w:val="single" w:sz="4" w:space="0" w:color="auto"/>
              <w:bottom w:val="single" w:sz="4" w:space="0" w:color="auto"/>
              <w:right w:val="single" w:sz="4" w:space="0" w:color="auto"/>
            </w:tcBorders>
            <w:shd w:val="clear" w:color="auto" w:fill="FF000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948A54" w:themeFill="background2" w:themeFillShade="8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FFFF0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92D050"/>
          </w:tcPr>
          <w:p w:rsidR="000F604E" w:rsidRPr="00312A77" w:rsidRDefault="000F604E" w:rsidP="000F604E"/>
        </w:tc>
        <w:tc>
          <w:tcPr>
            <w:tcW w:w="1956" w:type="dxa"/>
            <w:tcBorders>
              <w:top w:val="single" w:sz="4" w:space="0" w:color="auto"/>
              <w:left w:val="single" w:sz="4" w:space="0" w:color="auto"/>
              <w:bottom w:val="single" w:sz="4" w:space="0" w:color="auto"/>
              <w:right w:val="single" w:sz="4" w:space="0" w:color="auto"/>
            </w:tcBorders>
            <w:shd w:val="clear" w:color="auto" w:fill="00B0F0"/>
          </w:tcPr>
          <w:p w:rsidR="000F604E" w:rsidRPr="00312A77" w:rsidRDefault="000F604E" w:rsidP="000F604E"/>
        </w:tc>
      </w:tr>
    </w:tbl>
    <w:p w:rsidR="000F604E" w:rsidRPr="00312A77" w:rsidRDefault="000F604E" w:rsidP="000F604E">
      <w:pPr>
        <w:rPr>
          <w:highlight w:val="yellow"/>
        </w:rPr>
      </w:pPr>
    </w:p>
    <w:p w:rsidR="000F604E" w:rsidRPr="00312A77" w:rsidRDefault="000F604E" w:rsidP="000F604E">
      <w:pPr>
        <w:pStyle w:val="ECCEditorsNote"/>
        <w:rPr>
          <w:lang w:val="en-US"/>
        </w:rPr>
      </w:pPr>
      <w:r w:rsidRPr="00312A77">
        <w:rPr>
          <w:highlight w:val="yellow"/>
          <w:lang w:val="en-US"/>
        </w:rPr>
        <w:t xml:space="preserve">Editor's Note: </w:t>
      </w:r>
      <w:r w:rsidRPr="00312A77">
        <w:rPr>
          <w:highlight w:val="yellow"/>
          <w:lang w:val="en-US"/>
        </w:rPr>
        <w:tab/>
        <w:t xml:space="preserve">The colors used in the Appendix 18 are in compliance with the channel plan presented in WP 5B, they are here in order to make the proposal more readable, they will disappear at a later stage </w:t>
      </w:r>
      <w:r w:rsidR="009D5401">
        <w:rPr>
          <w:highlight w:val="yellow"/>
          <w:lang w:val="en-US"/>
        </w:rPr>
        <w:t xml:space="preserve">when the CPM Report will be </w:t>
      </w:r>
      <w:r w:rsidR="009D5401" w:rsidRPr="00F14596">
        <w:rPr>
          <w:highlight w:val="yellow"/>
          <w:lang w:val="en-GB"/>
          <w:rPrChange w:id="703" w:author="RISSONE Christian" w:date="2014-04-02T11:29:00Z">
            <w:rPr>
              <w:highlight w:val="yellow"/>
              <w:lang w:val="en-US"/>
            </w:rPr>
          </w:rPrChange>
        </w:rPr>
        <w:t>finalised</w:t>
      </w:r>
      <w:r w:rsidRPr="00312A77">
        <w:rPr>
          <w:highlight w:val="yellow"/>
          <w:lang w:val="en-US"/>
        </w:rPr>
        <w:t>.</w:t>
      </w:r>
    </w:p>
    <w:p w:rsidR="000F604E" w:rsidRPr="00312A77" w:rsidRDefault="000F604E" w:rsidP="000F604E">
      <w:pPr>
        <w:pStyle w:val="Proposal"/>
      </w:pPr>
      <w:r w:rsidRPr="00312A77">
        <w:t xml:space="preserve">Reasons:  </w:t>
      </w:r>
    </w:p>
    <w:p w:rsidR="000F604E" w:rsidRPr="00312A77" w:rsidRDefault="000F604E" w:rsidP="000F604E">
      <w:r w:rsidRPr="00312A77">
        <w:t>Introduction of the VDES in the Appendix 18 as follow:</w:t>
      </w:r>
    </w:p>
    <w:p w:rsidR="000F604E" w:rsidRPr="00312A77" w:rsidRDefault="000F604E" w:rsidP="000F604E">
      <w:r w:rsidRPr="00312A77">
        <w:t>ASM 1 (161.950) and ASM 2 (162.000) are non-navigation ASM (application specific messages)</w:t>
      </w:r>
    </w:p>
    <w:p w:rsidR="000F604E" w:rsidRPr="00312A77" w:rsidRDefault="000F604E" w:rsidP="000F604E">
      <w:r w:rsidRPr="00312A77">
        <w:t>VDE 1 lower legs (channels 1024… 1085) are ship-shore VDE (VHF data exchange)</w:t>
      </w:r>
    </w:p>
    <w:p w:rsidR="000F604E" w:rsidRPr="00312A77" w:rsidRDefault="000F604E" w:rsidP="000F604E">
      <w:r w:rsidRPr="00312A77">
        <w:t xml:space="preserve">VDE 1 upper legs (channels 2024… 2085) are shore-ship and ship-ship VDE (VHF data exchange)  </w:t>
      </w:r>
    </w:p>
    <w:p w:rsidR="000F604E" w:rsidRPr="00312A77" w:rsidRDefault="000F604E" w:rsidP="000F604E">
      <w:r w:rsidRPr="00312A77">
        <w:t>SAT up1 (161.950) and SAT up 2 (162.000) are used for receiving ASM by satellite</w:t>
      </w:r>
    </w:p>
    <w:p w:rsidR="000F604E" w:rsidRPr="00312A77" w:rsidRDefault="000F604E" w:rsidP="000F604E">
      <w:r w:rsidRPr="00312A77">
        <w:t>SAT up3 (channels 1024… 1086) is a ship-satellite VDE (VHF data exchange) uplink</w:t>
      </w:r>
    </w:p>
    <w:p w:rsidR="000F604E" w:rsidRPr="00312A77" w:rsidRDefault="000F604E" w:rsidP="000F604E">
      <w:r w:rsidRPr="00312A77">
        <w:t>SAT Downlink (channels 2024… 2086) is the satellite-ship VDE (VHF data exchange) downlink</w:t>
      </w:r>
    </w:p>
    <w:p w:rsidR="000F604E" w:rsidRPr="00312A77" w:rsidRDefault="000F604E" w:rsidP="000F604E"/>
    <w:p w:rsidR="000F604E" w:rsidRPr="00312A77" w:rsidRDefault="000F604E" w:rsidP="000F604E">
      <w:pPr>
        <w:pStyle w:val="Tablelegend"/>
      </w:pPr>
      <w:r w:rsidRPr="00312A77">
        <w:t>Notes referring to the Table</w:t>
      </w:r>
    </w:p>
    <w:p w:rsidR="000F604E" w:rsidRPr="00312A77" w:rsidRDefault="000F604E" w:rsidP="000F604E">
      <w:pPr>
        <w:pStyle w:val="Tablelegend"/>
      </w:pPr>
      <w:r w:rsidRPr="00312A77">
        <w:t>General notes</w:t>
      </w:r>
    </w:p>
    <w:p w:rsidR="000F604E" w:rsidRPr="00312A77" w:rsidRDefault="000F604E" w:rsidP="000F604E">
      <w:pPr>
        <w:pStyle w:val="Proposal"/>
      </w:pPr>
      <w:r w:rsidRPr="00312A77">
        <w:t>NOC</w:t>
      </w:r>
      <w:r w:rsidRPr="00312A77">
        <w:tab/>
      </w:r>
      <w:r w:rsidR="00F14596">
        <w:t>…</w:t>
      </w:r>
      <w:r w:rsidRPr="00312A77">
        <w:t>/XX/4</w:t>
      </w:r>
    </w:p>
    <w:p w:rsidR="000F604E" w:rsidRPr="00312A77" w:rsidRDefault="000F604E" w:rsidP="000F604E">
      <w:pPr>
        <w:pStyle w:val="Tablelegend"/>
      </w:pPr>
      <w:r w:rsidRPr="00312A77">
        <w:t>Notes a) to e)</w:t>
      </w:r>
    </w:p>
    <w:p w:rsidR="000F604E" w:rsidRPr="00312A77" w:rsidRDefault="000F604E" w:rsidP="000F604E">
      <w:pPr>
        <w:pStyle w:val="Tablelegend"/>
      </w:pPr>
    </w:p>
    <w:p w:rsidR="000F604E" w:rsidRPr="00312A77" w:rsidRDefault="000F604E" w:rsidP="000F604E">
      <w:pPr>
        <w:pStyle w:val="Tablelegend"/>
      </w:pPr>
    </w:p>
    <w:p w:rsidR="000F604E" w:rsidRPr="00312A77" w:rsidRDefault="000F604E" w:rsidP="000F604E">
      <w:pPr>
        <w:pStyle w:val="Tablelegend"/>
      </w:pPr>
      <w:r w:rsidRPr="00312A77">
        <w:t>Specific notes</w:t>
      </w:r>
    </w:p>
    <w:p w:rsidR="000F604E" w:rsidRPr="00312A77" w:rsidRDefault="000F604E" w:rsidP="000F604E">
      <w:pPr>
        <w:pStyle w:val="Proposal"/>
      </w:pPr>
      <w:r w:rsidRPr="00312A77">
        <w:t>NOC</w:t>
      </w:r>
      <w:r w:rsidRPr="00312A77">
        <w:tab/>
      </w:r>
      <w:r w:rsidR="00F14596">
        <w:t>…</w:t>
      </w:r>
      <w:r w:rsidRPr="00312A77">
        <w:t>/XX/5</w:t>
      </w:r>
    </w:p>
    <w:p w:rsidR="000F604E" w:rsidRPr="00312A77" w:rsidRDefault="000F604E" w:rsidP="000F604E">
      <w:pPr>
        <w:pStyle w:val="Tablelegend"/>
      </w:pPr>
      <w:r w:rsidRPr="00312A77">
        <w:t>Notes f) to s)</w:t>
      </w:r>
    </w:p>
    <w:p w:rsidR="00736049" w:rsidRPr="00312A77" w:rsidRDefault="00736049" w:rsidP="00736049">
      <w:pPr>
        <w:pStyle w:val="Proposal"/>
      </w:pPr>
      <w:r>
        <w:t xml:space="preserve">MOD </w:t>
      </w:r>
      <w:r w:rsidRPr="00312A77">
        <w:tab/>
      </w:r>
      <w:r>
        <w:t>…</w:t>
      </w:r>
      <w:r w:rsidRPr="00312A77">
        <w:t>/XX/5</w:t>
      </w:r>
    </w:p>
    <w:p w:rsidR="000F604E" w:rsidRPr="00312A77" w:rsidRDefault="000F604E" w:rsidP="000F604E">
      <w:pPr>
        <w:pStyle w:val="Tablelegend"/>
      </w:pPr>
      <w:r w:rsidRPr="00312A77">
        <w:t>t)</w:t>
      </w:r>
      <w:r w:rsidRPr="00312A77">
        <w:tab/>
        <w:t>Until 1 January 2017, in Regions 1 and 3, the existing duplex channels 78, 19, 79 and 20 can continue to be assigned. These channels may be operated as single-frequency channels, subject to coordination with affected administrations. From that date, these channels shall only be assigned as single-frequency channels. However, existing duplex channel assignments may be preserved for coast stations and retained for vessels, subject to coordination with affected administrations.  </w:t>
      </w:r>
      <w:ins w:id="704" w:author="RISSONE Christian" w:date="2014-04-02T11:40:00Z">
        <w:r w:rsidR="00736049" w:rsidRPr="00AC27B9">
          <w:rPr>
            <w:szCs w:val="24"/>
          </w:rPr>
          <w:t>Channels 2078, 2019, 2079 and 2020 are not available for transmitting from ships.</w:t>
        </w:r>
      </w:ins>
      <w:r w:rsidRPr="00312A77">
        <w:t>  (WRC</w:t>
      </w:r>
      <w:r w:rsidRPr="00312A77">
        <w:noBreakHyphen/>
      </w:r>
      <w:del w:id="705" w:author="RISSONE Christian" w:date="2014-04-02T11:41:00Z">
        <w:r w:rsidRPr="00312A77" w:rsidDel="00736049">
          <w:delText>12</w:delText>
        </w:r>
      </w:del>
      <w:ins w:id="706" w:author="RISSONE Christian" w:date="2014-04-02T11:41:00Z">
        <w:r w:rsidR="00736049">
          <w:t>15</w:t>
        </w:r>
      </w:ins>
      <w:r w:rsidRPr="00312A77">
        <w:t>)</w:t>
      </w:r>
    </w:p>
    <w:p w:rsidR="000F604E" w:rsidRPr="00312A77" w:rsidRDefault="000F604E" w:rsidP="000F604E">
      <w:pPr>
        <w:pStyle w:val="Tablelegend"/>
      </w:pPr>
      <w:r w:rsidRPr="00312A77">
        <w:t>u)</w:t>
      </w:r>
      <w:r w:rsidRPr="00312A77">
        <w:tab/>
        <w:t>In Region 2, these channels may be operated as single-frequency channels, subject to coordination with affected administrations.   </w:t>
      </w:r>
      <w:ins w:id="707" w:author="RISSONE Christian" w:date="2014-04-02T11:41:00Z">
        <w:r w:rsidR="00736049" w:rsidRPr="00AC27B9">
          <w:rPr>
            <w:szCs w:val="24"/>
          </w:rPr>
          <w:t>Channels 2078, 2019, 2079 and 2020 are not available for transmitting from ships.</w:t>
        </w:r>
      </w:ins>
      <w:r w:rsidRPr="00312A77">
        <w:t> (WRC</w:t>
      </w:r>
      <w:r w:rsidRPr="00312A77">
        <w:noBreakHyphen/>
      </w:r>
      <w:del w:id="708" w:author="RISSONE Christian" w:date="2014-04-02T11:41:00Z">
        <w:r w:rsidRPr="00312A77" w:rsidDel="00736049">
          <w:delText>12</w:delText>
        </w:r>
      </w:del>
      <w:ins w:id="709" w:author="RISSONE Christian" w:date="2014-04-02T11:41:00Z">
        <w:r w:rsidR="00736049">
          <w:t>15</w:t>
        </w:r>
      </w:ins>
      <w:r w:rsidRPr="00312A77">
        <w:t>)</w:t>
      </w:r>
    </w:p>
    <w:p w:rsidR="000F604E" w:rsidRPr="00312A77" w:rsidRDefault="000F604E" w:rsidP="000F604E">
      <w:pPr>
        <w:pStyle w:val="Tablelegend"/>
      </w:pPr>
      <w:r w:rsidRPr="00312A77">
        <w:t>v)</w:t>
      </w:r>
      <w:r w:rsidRPr="00312A77">
        <w:tab/>
        <w:t>After 1 January 2017, in the Netherlands, these channels may continue to be operated as duplex frequency channels, subject to coordination with affected administrations.   </w:t>
      </w:r>
      <w:ins w:id="710" w:author="RISSONE Christian" w:date="2014-04-02T11:41:00Z">
        <w:r w:rsidR="00736049" w:rsidRPr="00AC27B9">
          <w:rPr>
            <w:szCs w:val="24"/>
          </w:rPr>
          <w:t>Channels 2078, 2019, 2079 and 2020 are not available for transmitting from ships.</w:t>
        </w:r>
      </w:ins>
      <w:r w:rsidRPr="00312A77">
        <w:t> (WRC</w:t>
      </w:r>
      <w:r w:rsidRPr="00312A77">
        <w:noBreakHyphen/>
      </w:r>
      <w:del w:id="711" w:author="RISSONE Christian" w:date="2014-04-02T11:41:00Z">
        <w:r w:rsidRPr="00312A77" w:rsidDel="00736049">
          <w:delText>12</w:delText>
        </w:r>
      </w:del>
      <w:ins w:id="712" w:author="RISSONE Christian" w:date="2014-04-02T11:41:00Z">
        <w:r w:rsidR="00736049">
          <w:t>15</w:t>
        </w:r>
      </w:ins>
      <w:r w:rsidRPr="00312A77">
        <w:t>)</w:t>
      </w:r>
    </w:p>
    <w:p w:rsidR="000F604E" w:rsidRPr="00312A77" w:rsidRDefault="000F604E" w:rsidP="000F604E">
      <w:pPr>
        <w:pStyle w:val="Tablelegend"/>
      </w:pPr>
    </w:p>
    <w:p w:rsidR="000F604E" w:rsidRPr="00312A77" w:rsidRDefault="000F604E" w:rsidP="000F604E">
      <w:pPr>
        <w:pStyle w:val="Tablelegend"/>
      </w:pPr>
      <w:r w:rsidRPr="00312A77">
        <w:t>w)</w:t>
      </w:r>
      <w:r w:rsidRPr="00312A77">
        <w:tab/>
        <w:t>In Regions 1 and 3:</w:t>
      </w:r>
    </w:p>
    <w:p w:rsidR="000F604E" w:rsidRPr="00312A77" w:rsidRDefault="000F604E" w:rsidP="000F604E">
      <w:pPr>
        <w:pStyle w:val="Tablelegend"/>
      </w:pPr>
      <w:r w:rsidRPr="00312A77">
        <w:t>Until 1 January 2017, the frequency bands 157.025-157.325 MHz and 161.625-161.925 MHz (corresponding to channels: 80, 21, 81, 22, 82, 23, 83, 24, 84, 25, 85, 26, 86) may be used for new technologies, subject to coordination with affected administrations. Stations using these channels or frequency bands for new technologies shall not cause harmful interference to, or claim protection from, other stations operating in accordance with Article 5.</w:t>
      </w:r>
    </w:p>
    <w:p w:rsidR="000F604E" w:rsidRDefault="000F604E" w:rsidP="000F604E">
      <w:pPr>
        <w:pStyle w:val="Tablelegend"/>
        <w:rPr>
          <w:ins w:id="713" w:author="RISSONE Christian" w:date="2014-04-02T11:49:00Z"/>
        </w:rPr>
      </w:pPr>
      <w:r w:rsidRPr="00312A77">
        <w:t>From 1 January 2017, the frequency bands 157.025</w:t>
      </w:r>
      <w:r w:rsidRPr="00312A77">
        <w:noBreakHyphen/>
        <w:t>157.</w:t>
      </w:r>
      <w:del w:id="714" w:author="RISSONE Christian" w:date="2014-04-02T11:54:00Z">
        <w:r w:rsidRPr="00312A77" w:rsidDel="00113A59">
          <w:delText>325</w:delText>
        </w:r>
      </w:del>
      <w:proofErr w:type="gramStart"/>
      <w:ins w:id="715" w:author="RISSONE Christian" w:date="2014-04-02T11:54:00Z">
        <w:r w:rsidR="00113A59">
          <w:t>175</w:t>
        </w:r>
      </w:ins>
      <w:r w:rsidRPr="00312A77">
        <w:t> MHz and 161.625-161.</w:t>
      </w:r>
      <w:proofErr w:type="gramEnd"/>
      <w:del w:id="716" w:author="RISSONE Christian" w:date="2014-04-02T11:54:00Z">
        <w:r w:rsidRPr="00312A77" w:rsidDel="00113A59">
          <w:delText>925</w:delText>
        </w:r>
      </w:del>
      <w:ins w:id="717" w:author="RISSONE Christian" w:date="2014-04-02T11:54:00Z">
        <w:r w:rsidR="00113A59">
          <w:t>775</w:t>
        </w:r>
      </w:ins>
      <w:r w:rsidRPr="00312A77">
        <w:t> MHz (corresponding to channels: 80, 21, 81, 22, 82, 23, 83</w:t>
      </w:r>
      <w:del w:id="718" w:author="RISSONE Christian" w:date="2014-04-02T11:51:00Z">
        <w:r w:rsidRPr="00312A77" w:rsidDel="00113A59">
          <w:delText>, 24, 84, 25, 85, 26, 86</w:delText>
        </w:r>
      </w:del>
      <w:r w:rsidRPr="00312A77">
        <w:t>) are identified for the utilization of the digital systems described in the most recent version of Recommendation ITU</w:t>
      </w:r>
      <w:r w:rsidRPr="00312A77">
        <w:noBreakHyphen/>
        <w:t>R M.1842. These frequency bands could also be used for analogue modulation described in the most recent version of Recommendation ITU</w:t>
      </w:r>
      <w:r w:rsidRPr="00312A77">
        <w:noBreakHyphen/>
        <w:t>R M.1084 by an administration that wishes to do so, subject to not claiming protection from other stations in the maritime mobile service using digitally modulated emissions and subject to coordination wi</w:t>
      </w:r>
      <w:r w:rsidR="009250E1">
        <w:t>th affected administrations.   </w:t>
      </w:r>
    </w:p>
    <w:p w:rsidR="00113A59" w:rsidRPr="00312A77" w:rsidRDefault="00113A59" w:rsidP="000F604E">
      <w:pPr>
        <w:pStyle w:val="Tablelegend"/>
      </w:pPr>
      <w:ins w:id="719" w:author="RISSONE Christian" w:date="2014-04-02T11:51:00Z">
        <w:r>
          <w:t>T</w:t>
        </w:r>
      </w:ins>
      <w:ins w:id="720" w:author="RISSONE Christian" w:date="2014-04-02T11:50:00Z">
        <w:r w:rsidRPr="00312A77">
          <w:t>he frequency bands 157.</w:t>
        </w:r>
      </w:ins>
      <w:ins w:id="721" w:author="RISSONE Christian" w:date="2014-04-02T11:51:00Z">
        <w:r>
          <w:t>200</w:t>
        </w:r>
      </w:ins>
      <w:ins w:id="722" w:author="RISSONE Christian" w:date="2014-04-02T11:50:00Z">
        <w:r w:rsidRPr="00312A77">
          <w:noBreakHyphen/>
          <w:t>157.325 MHz and 161.</w:t>
        </w:r>
      </w:ins>
      <w:ins w:id="723" w:author="RISSONE Christian" w:date="2014-04-02T11:52:00Z">
        <w:r>
          <w:t>800</w:t>
        </w:r>
      </w:ins>
      <w:ins w:id="724" w:author="RISSONE Christian" w:date="2014-04-02T11:50:00Z">
        <w:r w:rsidRPr="00312A77">
          <w:t xml:space="preserve">-161.925 MHz (corresponding to channels:  24, 84, 25, 85, 26, 86) are identified for the utilization of the </w:t>
        </w:r>
      </w:ins>
      <w:ins w:id="725" w:author="RISSONE Christian" w:date="2014-04-02T11:52:00Z">
        <w:r>
          <w:t xml:space="preserve">VHF Data Exchange System (VDES) </w:t>
        </w:r>
      </w:ins>
      <w:ins w:id="726" w:author="RISSONE Christian" w:date="2014-04-02T11:50:00Z">
        <w:r w:rsidRPr="00312A77">
          <w:t>described in the most recent version of Recommendation ITU</w:t>
        </w:r>
        <w:r w:rsidRPr="00312A77">
          <w:noBreakHyphen/>
          <w:t>R M</w:t>
        </w:r>
        <w:proofErr w:type="gramStart"/>
        <w:r w:rsidRPr="00312A77">
          <w:t>.</w:t>
        </w:r>
      </w:ins>
      <w:ins w:id="727" w:author="RISSONE Christian" w:date="2014-04-02T11:53:00Z">
        <w:r>
          <w:t>[</w:t>
        </w:r>
        <w:proofErr w:type="gramEnd"/>
        <w:r>
          <w:t>VDES].</w:t>
        </w:r>
      </w:ins>
      <w:r w:rsidR="009250E1">
        <w:t xml:space="preserve">    (WRC-</w:t>
      </w:r>
      <w:del w:id="728" w:author="RISSONE Christian" w:date="2014-04-02T11:57:00Z">
        <w:r w:rsidR="009250E1" w:rsidDel="009250E1">
          <w:delText>12</w:delText>
        </w:r>
      </w:del>
      <w:ins w:id="729" w:author="RISSONE Christian" w:date="2014-04-02T11:57:00Z">
        <w:r w:rsidR="009250E1">
          <w:t>15</w:t>
        </w:r>
      </w:ins>
      <w:r w:rsidR="009250E1">
        <w:t>)</w:t>
      </w:r>
    </w:p>
    <w:p w:rsidR="000F604E" w:rsidRPr="00312A77" w:rsidDel="009250E1" w:rsidRDefault="000F604E" w:rsidP="000F604E">
      <w:pPr>
        <w:pStyle w:val="ECCEditorsNote"/>
        <w:rPr>
          <w:del w:id="730" w:author="RISSONE Christian" w:date="2014-04-02T11:55:00Z"/>
          <w:lang w:val="en-US"/>
        </w:rPr>
      </w:pPr>
      <w:del w:id="731" w:author="RISSONE Christian" w:date="2014-04-02T11:55:00Z">
        <w:r w:rsidRPr="00312A77" w:rsidDel="009250E1">
          <w:rPr>
            <w:highlight w:val="yellow"/>
            <w:lang w:val="en-US"/>
          </w:rPr>
          <w:delText>Editor's Note:</w:delText>
        </w:r>
        <w:r w:rsidRPr="00312A77" w:rsidDel="009250E1">
          <w:rPr>
            <w:highlight w:val="yellow"/>
            <w:lang w:val="en-US"/>
          </w:rPr>
          <w:tab/>
          <w:delText>The footnote w) need certainly to be redraft taking into account the new footnotes AAA), BBB), CCC) hereunder</w:delText>
        </w:r>
      </w:del>
    </w:p>
    <w:p w:rsidR="000F604E" w:rsidRPr="00FA0C16" w:rsidRDefault="000F604E" w:rsidP="000F604E">
      <w:pPr>
        <w:pStyle w:val="Proposal"/>
        <w:rPr>
          <w:lang w:val="de-DE"/>
        </w:rPr>
      </w:pPr>
      <w:r w:rsidRPr="00FA0C16">
        <w:rPr>
          <w:lang w:val="de-DE"/>
        </w:rPr>
        <w:t>NOC</w:t>
      </w:r>
      <w:r w:rsidRPr="00FA0C16">
        <w:rPr>
          <w:lang w:val="de-DE"/>
        </w:rPr>
        <w:tab/>
      </w:r>
      <w:r w:rsidR="009250E1">
        <w:rPr>
          <w:lang w:val="de-DE"/>
        </w:rPr>
        <w:t>…</w:t>
      </w:r>
      <w:r w:rsidRPr="00FA0C16">
        <w:rPr>
          <w:lang w:val="de-DE"/>
        </w:rPr>
        <w:t>/XX/6</w:t>
      </w:r>
    </w:p>
    <w:p w:rsidR="000F604E" w:rsidRPr="00FA0C16" w:rsidRDefault="000F604E" w:rsidP="000F604E">
      <w:pPr>
        <w:pStyle w:val="Tablelegend"/>
        <w:rPr>
          <w:lang w:val="de-DE"/>
        </w:rPr>
      </w:pPr>
      <w:r w:rsidRPr="00FA0C16">
        <w:rPr>
          <w:lang w:val="de-DE"/>
        </w:rPr>
        <w:t>Notes ww)</w:t>
      </w:r>
      <w:r w:rsidRPr="00FA0C16">
        <w:rPr>
          <w:lang w:val="de-DE"/>
        </w:rPr>
        <w:tab/>
      </w:r>
    </w:p>
    <w:p w:rsidR="000F604E" w:rsidRPr="00FA0C16" w:rsidRDefault="000F604E" w:rsidP="000F604E">
      <w:pPr>
        <w:pStyle w:val="Tablelegend"/>
        <w:rPr>
          <w:lang w:val="de-DE"/>
        </w:rPr>
      </w:pPr>
    </w:p>
    <w:p w:rsidR="000F604E" w:rsidRPr="00312A77" w:rsidRDefault="000F604E" w:rsidP="000F604E">
      <w:pPr>
        <w:pStyle w:val="Proposal"/>
      </w:pPr>
      <w:r w:rsidRPr="00312A77">
        <w:t>ADD</w:t>
      </w:r>
      <w:r w:rsidRPr="00312A77">
        <w:tab/>
      </w:r>
      <w:r w:rsidR="009250E1">
        <w:t>…</w:t>
      </w:r>
      <w:r w:rsidRPr="00312A77">
        <w:t>/XX/7</w:t>
      </w:r>
    </w:p>
    <w:p w:rsidR="000F604E" w:rsidRPr="00312A77" w:rsidRDefault="000F604E" w:rsidP="000F604E">
      <w:pPr>
        <w:pStyle w:val="Tablelegend"/>
      </w:pPr>
      <w:r w:rsidRPr="00312A77">
        <w:t>AAA)</w:t>
      </w:r>
      <w:r w:rsidRPr="00312A77">
        <w:tab/>
        <w:t xml:space="preserve">From 1 January 2019 the channels 24, 84, 25 and 85 </w:t>
      </w:r>
      <w:r w:rsidR="00D975EA">
        <w:t xml:space="preserve">may be </w:t>
      </w:r>
      <w:r w:rsidRPr="00312A77">
        <w:t>merged in order to form a unique duplex channel with a bandwidth of 100 kHz in order to operate the VDES describe in the most recent version of the Recommendation ITU-R M.[VDES] in which this combination is denominated as VDE 1. (WRC</w:t>
      </w:r>
      <w:r w:rsidRPr="00312A77">
        <w:noBreakHyphen/>
        <w:t>15)</w:t>
      </w:r>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The merge of these channels authorized a better data rate for the VDE terrestrial</w:t>
      </w:r>
    </w:p>
    <w:p w:rsidR="000F604E" w:rsidRPr="00312A77" w:rsidRDefault="000F604E" w:rsidP="000F604E">
      <w:pPr>
        <w:pStyle w:val="Tablelegend"/>
      </w:pPr>
    </w:p>
    <w:p w:rsidR="000F604E" w:rsidRPr="00312A77" w:rsidRDefault="000F604E" w:rsidP="000F604E">
      <w:pPr>
        <w:pStyle w:val="Proposal"/>
      </w:pPr>
      <w:r w:rsidRPr="00312A77">
        <w:t>ADD</w:t>
      </w:r>
      <w:r w:rsidRPr="00312A77">
        <w:tab/>
      </w:r>
      <w:r w:rsidR="009250E1">
        <w:t>…</w:t>
      </w:r>
      <w:r w:rsidRPr="00312A77">
        <w:t>/XX/8</w:t>
      </w:r>
    </w:p>
    <w:p w:rsidR="000F604E" w:rsidRPr="00312A77" w:rsidRDefault="000F604E" w:rsidP="000F604E">
      <w:pPr>
        <w:pStyle w:val="Tablelegend"/>
      </w:pPr>
      <w:r w:rsidRPr="00312A77">
        <w:t>BBB)</w:t>
      </w:r>
      <w:r w:rsidRPr="00312A77">
        <w:tab/>
        <w:t xml:space="preserve">From 1 January 2019 the combination </w:t>
      </w:r>
      <w:r w:rsidR="005236C8" w:rsidRPr="00312A77">
        <w:t>of the</w:t>
      </w:r>
      <w:r w:rsidRPr="00312A77">
        <w:t xml:space="preserve"> </w:t>
      </w:r>
      <w:r w:rsidR="005236C8" w:rsidRPr="00312A77">
        <w:t>channels 1024</w:t>
      </w:r>
      <w:r w:rsidRPr="00312A77">
        <w:t xml:space="preserve">, </w:t>
      </w:r>
      <w:r w:rsidR="005236C8">
        <w:t xml:space="preserve">1084, 1025, 1085, 1026 and 1086, which </w:t>
      </w:r>
      <w:r w:rsidRPr="00312A77">
        <w:t xml:space="preserve">are also allocated to the mobile-satellite service (Earth-to-space) </w:t>
      </w:r>
      <w:r w:rsidR="005236C8">
        <w:t xml:space="preserve">after 27 November 2015, shall be used for the reception of </w:t>
      </w:r>
      <w:r w:rsidRPr="00312A77">
        <w:t>VDE messages from ships as describe</w:t>
      </w:r>
      <w:r w:rsidR="005236C8">
        <w:t>d</w:t>
      </w:r>
      <w:r w:rsidRPr="00312A77">
        <w:t xml:space="preserve"> in the most recent version of the Recommendation ITU-R M</w:t>
      </w:r>
      <w:proofErr w:type="gramStart"/>
      <w:r w:rsidRPr="00312A77">
        <w:t>.[</w:t>
      </w:r>
      <w:proofErr w:type="gramEnd"/>
      <w:r w:rsidRPr="00312A77">
        <w:t>VDES] in which this combination is denominated as SAT up 3. (WRC</w:t>
      </w:r>
      <w:r w:rsidRPr="00312A77">
        <w:noBreakHyphen/>
        <w:t>15)</w:t>
      </w:r>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The channels are identified for the satellite uplink of the VDES</w:t>
      </w:r>
    </w:p>
    <w:p w:rsidR="000F604E" w:rsidRPr="00312A77" w:rsidRDefault="000F604E" w:rsidP="000F604E">
      <w:pPr>
        <w:pStyle w:val="Tablelegend"/>
      </w:pPr>
    </w:p>
    <w:p w:rsidR="000F604E" w:rsidRPr="00312A77" w:rsidRDefault="000F604E" w:rsidP="000F604E">
      <w:pPr>
        <w:pStyle w:val="Proposal"/>
      </w:pPr>
      <w:r w:rsidRPr="00312A77">
        <w:t>ADD</w:t>
      </w:r>
      <w:r w:rsidRPr="00312A77">
        <w:tab/>
      </w:r>
      <w:r w:rsidR="009250E1">
        <w:t>…</w:t>
      </w:r>
      <w:r w:rsidRPr="00312A77">
        <w:t>/XX/9</w:t>
      </w:r>
    </w:p>
    <w:p w:rsidR="000F604E" w:rsidRPr="00312A77" w:rsidRDefault="000F604E" w:rsidP="000F604E">
      <w:pPr>
        <w:pStyle w:val="Tablelegend"/>
      </w:pPr>
      <w:r w:rsidRPr="00312A77">
        <w:t>CCC)</w:t>
      </w:r>
      <w:r w:rsidRPr="00312A77">
        <w:tab/>
      </w:r>
      <w:r w:rsidRPr="00577FF3">
        <w:t xml:space="preserve">From 1 January 2019 </w:t>
      </w:r>
      <w:r w:rsidR="008C4786" w:rsidRPr="00577FF3">
        <w:t xml:space="preserve">the combination of </w:t>
      </w:r>
      <w:r w:rsidRPr="00577FF3">
        <w:t>the channels</w:t>
      </w:r>
      <w:r w:rsidR="00577FF3">
        <w:t xml:space="preserve"> </w:t>
      </w:r>
      <w:r w:rsidRPr="00577FF3">
        <w:t>2024, 2084, 2025, 2085, 2026 and 2086</w:t>
      </w:r>
      <w:r w:rsidR="008C4786" w:rsidRPr="00577FF3">
        <w:t>, which</w:t>
      </w:r>
      <w:r w:rsidRPr="00577FF3">
        <w:t xml:space="preserve"> are also allocated to the mobile-satellite service (space-to-Earth)</w:t>
      </w:r>
      <w:r w:rsidR="008C4786" w:rsidRPr="00577FF3">
        <w:t xml:space="preserve"> after 27 November 2015, shall be used</w:t>
      </w:r>
      <w:r w:rsidRPr="00577FF3">
        <w:t xml:space="preserve"> for the reception of VDE messages from satellites as describe</w:t>
      </w:r>
      <w:r w:rsidR="008C4786" w:rsidRPr="00577FF3">
        <w:t>d</w:t>
      </w:r>
      <w:r w:rsidRPr="00577FF3">
        <w:t xml:space="preserve"> in the most recent version of the Recommendation ITU-R M</w:t>
      </w:r>
      <w:proofErr w:type="gramStart"/>
      <w:r w:rsidRPr="00577FF3">
        <w:t>.[</w:t>
      </w:r>
      <w:proofErr w:type="gramEnd"/>
      <w:r w:rsidRPr="00577FF3">
        <w:t>VDES] in which this combination is denominated as SAT downlink. (WRC</w:t>
      </w:r>
      <w:r w:rsidRPr="00577FF3">
        <w:noBreakHyphen/>
        <w:t>15)</w:t>
      </w:r>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The channels are identified for the satellite downlink of the VDES</w:t>
      </w:r>
    </w:p>
    <w:p w:rsidR="000F604E" w:rsidRPr="00312A77" w:rsidRDefault="000F604E" w:rsidP="000F604E">
      <w:pPr>
        <w:pStyle w:val="Tablelegend"/>
      </w:pPr>
    </w:p>
    <w:p w:rsidR="000F604E" w:rsidRPr="008C4786" w:rsidRDefault="000F604E" w:rsidP="000F604E">
      <w:pPr>
        <w:pStyle w:val="Proposal"/>
        <w:rPr>
          <w:lang w:val="en-US"/>
        </w:rPr>
      </w:pPr>
      <w:r w:rsidRPr="008C4786">
        <w:rPr>
          <w:lang w:val="en-US"/>
        </w:rPr>
        <w:lastRenderedPageBreak/>
        <w:t>NOC</w:t>
      </w:r>
      <w:r w:rsidRPr="008C4786">
        <w:rPr>
          <w:lang w:val="en-US"/>
        </w:rPr>
        <w:tab/>
      </w:r>
      <w:r w:rsidR="008C4786">
        <w:rPr>
          <w:lang w:val="en-US"/>
        </w:rPr>
        <w:t>…</w:t>
      </w:r>
      <w:r w:rsidRPr="008C4786">
        <w:rPr>
          <w:lang w:val="en-US"/>
        </w:rPr>
        <w:t>/XX/10</w:t>
      </w:r>
    </w:p>
    <w:p w:rsidR="000F604E" w:rsidRPr="008C4786" w:rsidRDefault="000F604E" w:rsidP="000F604E">
      <w:pPr>
        <w:pStyle w:val="Tablelegend"/>
        <w:rPr>
          <w:lang w:val="en-US"/>
        </w:rPr>
      </w:pPr>
      <w:r w:rsidRPr="008C4786">
        <w:rPr>
          <w:lang w:val="en-US"/>
        </w:rPr>
        <w:t>Notes x) and y)</w:t>
      </w:r>
    </w:p>
    <w:p w:rsidR="000F604E" w:rsidRPr="008C4786" w:rsidRDefault="000F604E" w:rsidP="000F604E">
      <w:pPr>
        <w:pStyle w:val="Tablelegend"/>
        <w:rPr>
          <w:lang w:val="en-US"/>
        </w:rPr>
      </w:pPr>
    </w:p>
    <w:p w:rsidR="000F604E" w:rsidRPr="00312A77" w:rsidRDefault="000F604E" w:rsidP="000F604E">
      <w:pPr>
        <w:pStyle w:val="Proposal"/>
      </w:pPr>
      <w:r w:rsidRPr="00312A77">
        <w:t>MOD</w:t>
      </w:r>
      <w:r w:rsidRPr="00312A77">
        <w:tab/>
      </w:r>
      <w:r w:rsidR="008C4786">
        <w:t>…</w:t>
      </w:r>
      <w:r w:rsidRPr="00312A77">
        <w:t>/XX/11</w:t>
      </w:r>
    </w:p>
    <w:p w:rsidR="000F604E" w:rsidRPr="00312A77" w:rsidRDefault="000F604E" w:rsidP="000F604E">
      <w:pPr>
        <w:pStyle w:val="Tablelegend"/>
        <w:rPr>
          <w:ins w:id="732" w:author="RISSONE Christian" w:date="2013-12-18T17:02:00Z"/>
        </w:rPr>
      </w:pPr>
      <w:r w:rsidRPr="00312A77">
        <w:t>z)</w:t>
      </w:r>
      <w:r w:rsidRPr="00312A77">
        <w:tab/>
      </w:r>
      <w:ins w:id="733" w:author="RISSONE Christian" w:date="2013-12-18T17:01:00Z">
        <w:r w:rsidRPr="00312A77">
          <w:t>Until 1 January 201</w:t>
        </w:r>
      </w:ins>
      <w:ins w:id="734" w:author="RISSONE Christian" w:date="2013-12-19T10:43:00Z">
        <w:r w:rsidRPr="00312A77">
          <w:t>9</w:t>
        </w:r>
      </w:ins>
      <w:ins w:id="735" w:author="RISSONE Christian" w:date="2013-12-18T17:01:00Z">
        <w:r w:rsidRPr="00312A77">
          <w:t>,</w:t>
        </w:r>
      </w:ins>
      <w:r w:rsidRPr="00312A77">
        <w:tab/>
      </w:r>
      <w:del w:id="736" w:author="RISSONE Christian" w:date="2013-12-18T17:01:00Z">
        <w:r w:rsidRPr="00312A77" w:rsidDel="00B878EB">
          <w:delText xml:space="preserve">These </w:delText>
        </w:r>
      </w:del>
      <w:ins w:id="737" w:author="RISSONE Christian" w:date="2013-12-18T17:01:00Z">
        <w:r w:rsidRPr="00312A77">
          <w:t xml:space="preserve">these </w:t>
        </w:r>
      </w:ins>
      <w:r w:rsidRPr="00312A77">
        <w:t xml:space="preserve">channels may be used </w:t>
      </w:r>
      <w:proofErr w:type="spellStart"/>
      <w:r w:rsidRPr="00312A77">
        <w:t>for</w:t>
      </w:r>
      <w:del w:id="738" w:author="PTC1" w:date="2014-01-30T16:37:00Z">
        <w:r w:rsidRPr="00312A77" w:rsidDel="00930CF2">
          <w:delText xml:space="preserve"> </w:delText>
        </w:r>
      </w:del>
      <w:r w:rsidRPr="00312A77">
        <w:t>possible</w:t>
      </w:r>
      <w:proofErr w:type="spellEnd"/>
      <w:r w:rsidRPr="00312A77">
        <w:t xml:space="preserve"> testing of future AIS applications without causing harmful interference to, or claiming protection from, existing applications and stations operating in the fixed and mobile services.    </w:t>
      </w:r>
      <w:del w:id="739" w:author="RISSONE Christian" w:date="2013-12-18T17:02:00Z">
        <w:r w:rsidRPr="00312A77" w:rsidDel="00B878EB">
          <w:delText>(WRC</w:delText>
        </w:r>
        <w:r w:rsidRPr="00312A77" w:rsidDel="00B878EB">
          <w:noBreakHyphen/>
          <w:delText>12)</w:delText>
        </w:r>
      </w:del>
    </w:p>
    <w:p w:rsidR="000F604E" w:rsidRPr="00312A77" w:rsidRDefault="000F604E" w:rsidP="000F604E">
      <w:pPr>
        <w:pStyle w:val="Tablelegend"/>
      </w:pPr>
      <w:ins w:id="740" w:author="RISSONE Christian" w:date="2013-12-18T17:02:00Z">
        <w:r w:rsidRPr="00312A77">
          <w:t xml:space="preserve">From 1 </w:t>
        </w:r>
      </w:ins>
      <w:ins w:id="741" w:author="RISSONE Christian" w:date="2013-12-18T17:06:00Z">
        <w:r w:rsidRPr="00312A77">
          <w:t>January 201</w:t>
        </w:r>
      </w:ins>
      <w:ins w:id="742" w:author="RISSONE Christian" w:date="2013-12-19T10:43:00Z">
        <w:r w:rsidRPr="00312A77">
          <w:t>9</w:t>
        </w:r>
      </w:ins>
      <w:ins w:id="743" w:author="RISSONE Christian" w:date="2013-12-18T17:06:00Z">
        <w:r w:rsidRPr="00312A77">
          <w:t>, these channels</w:t>
        </w:r>
      </w:ins>
      <w:ins w:id="744" w:author="RISSONE Christian" w:date="2013-12-19T10:27:00Z">
        <w:r w:rsidRPr="00312A77">
          <w:t xml:space="preserve"> are split into two simplex channels</w:t>
        </w:r>
      </w:ins>
      <w:ins w:id="745" w:author="RISSONE Christian" w:date="2013-12-19T10:29:00Z">
        <w:r w:rsidRPr="00312A77">
          <w:t>. The upper legs</w:t>
        </w:r>
      </w:ins>
      <w:ins w:id="746" w:author="RISSONE Christian" w:date="2013-12-19T10:31:00Z">
        <w:r w:rsidRPr="00312A77">
          <w:t xml:space="preserve">, </w:t>
        </w:r>
      </w:ins>
      <w:ins w:id="747" w:author="RISSONE Christian" w:date="2013-12-19T10:29:00Z">
        <w:r w:rsidRPr="00312A77">
          <w:t>2027 and 2028</w:t>
        </w:r>
      </w:ins>
      <w:ins w:id="748" w:author="RISSONE Christian" w:date="2013-12-19T10:31:00Z">
        <w:r w:rsidRPr="00312A77">
          <w:t xml:space="preserve"> respectively </w:t>
        </w:r>
      </w:ins>
      <w:ins w:id="749" w:author="RISSONE Christian" w:date="2013-12-20T09:37:00Z">
        <w:r w:rsidRPr="00312A77">
          <w:t xml:space="preserve">designated </w:t>
        </w:r>
      </w:ins>
      <w:ins w:id="750" w:author="RISSONE Christian" w:date="2013-12-19T10:31:00Z">
        <w:r w:rsidRPr="00312A77">
          <w:t xml:space="preserve">as </w:t>
        </w:r>
      </w:ins>
      <w:ins w:id="751" w:author="RISSONE Christian" w:date="2013-12-19T10:30:00Z">
        <w:r w:rsidRPr="00312A77">
          <w:t>ASM</w:t>
        </w:r>
      </w:ins>
      <w:ins w:id="752" w:author="RISSONE Christian" w:date="2013-12-19T11:09:00Z">
        <w:r w:rsidRPr="00312A77">
          <w:t xml:space="preserve"> </w:t>
        </w:r>
      </w:ins>
      <w:ins w:id="753" w:author="RISSONE Christian" w:date="2013-12-19T10:30:00Z">
        <w:r w:rsidRPr="00312A77">
          <w:t>1</w:t>
        </w:r>
      </w:ins>
      <w:ins w:id="754" w:author="RISSONE Christian" w:date="2013-12-19T10:32:00Z">
        <w:r w:rsidRPr="00312A77">
          <w:t xml:space="preserve"> and </w:t>
        </w:r>
      </w:ins>
      <w:ins w:id="755" w:author="RISSONE Christian" w:date="2013-12-19T10:30:00Z">
        <w:r w:rsidRPr="00312A77">
          <w:t xml:space="preserve">ASM 2 </w:t>
        </w:r>
      </w:ins>
      <w:ins w:id="756" w:author="RISSONE Christian" w:date="2013-12-19T10:32:00Z">
        <w:r w:rsidRPr="00312A77">
          <w:t xml:space="preserve">are used for </w:t>
        </w:r>
      </w:ins>
      <w:ins w:id="757" w:author="RISSONE Christian" w:date="2013-12-19T10:30:00Z">
        <w:r w:rsidRPr="00312A77">
          <w:t>non-navigation ASM (application specific messages)</w:t>
        </w:r>
      </w:ins>
      <w:ins w:id="758" w:author="RISSONE Christian" w:date="2013-12-19T10:32:00Z">
        <w:r w:rsidRPr="00312A77">
          <w:t xml:space="preserve"> as </w:t>
        </w:r>
      </w:ins>
      <w:ins w:id="759" w:author="RISSONE Christian" w:date="2013-12-19T10:33:00Z">
        <w:r w:rsidRPr="00312A77">
          <w:t>described</w:t>
        </w:r>
      </w:ins>
      <w:ins w:id="760" w:author="RISSONE Christian" w:date="2013-12-19T10:32:00Z">
        <w:r w:rsidRPr="00312A77">
          <w:t xml:space="preserve"> in the most recent version of the Recommendation ITU-R M.[</w:t>
        </w:r>
      </w:ins>
      <w:ins w:id="761" w:author="RISSONE Christian" w:date="2013-12-19T10:33:00Z">
        <w:r w:rsidRPr="00312A77">
          <w:t>VDES].</w:t>
        </w:r>
      </w:ins>
    </w:p>
    <w:p w:rsidR="000F604E" w:rsidRPr="00312A77" w:rsidRDefault="000F604E" w:rsidP="000F604E">
      <w:pPr>
        <w:pStyle w:val="Tablelegend"/>
        <w:rPr>
          <w:ins w:id="762" w:author="RISSONE Christian" w:date="2013-12-19T10:30:00Z"/>
        </w:rPr>
      </w:pPr>
      <w:ins w:id="763" w:author="RISSONE Christian" w:date="2013-12-19T11:06:00Z">
        <w:r w:rsidRPr="00312A77">
          <w:t>T</w:t>
        </w:r>
      </w:ins>
      <w:ins w:id="764" w:author="RISSONE Christian" w:date="2013-12-19T09:51:00Z">
        <w:r w:rsidRPr="00312A77">
          <w:t xml:space="preserve">he channels </w:t>
        </w:r>
      </w:ins>
      <w:ins w:id="765" w:author="RISSONE Christian" w:date="2013-12-19T10:14:00Z">
        <w:r w:rsidRPr="00312A77">
          <w:t xml:space="preserve"> </w:t>
        </w:r>
      </w:ins>
      <w:ins w:id="766" w:author="RISSONE Christian" w:date="2013-12-19T11:07:00Z">
        <w:r w:rsidRPr="00312A77">
          <w:t>2027</w:t>
        </w:r>
      </w:ins>
      <w:ins w:id="767" w:author="RISSONE Christian" w:date="2013-12-19T10:15:00Z">
        <w:r w:rsidRPr="00312A77">
          <w:t xml:space="preserve"> and </w:t>
        </w:r>
      </w:ins>
      <w:ins w:id="768" w:author="RISSONE Christian" w:date="2013-12-19T11:07:00Z">
        <w:r w:rsidRPr="00312A77">
          <w:t>2028</w:t>
        </w:r>
      </w:ins>
      <w:ins w:id="769" w:author="RISSONE Christian" w:date="2013-12-19T10:17:00Z">
        <w:r w:rsidRPr="00312A77">
          <w:t xml:space="preserve"> are also allocated to the mobile-satellite service (Earth-to-space) for the reception of </w:t>
        </w:r>
      </w:ins>
      <w:ins w:id="770" w:author="RISSONE Christian" w:date="2013-12-19T11:07:00Z">
        <w:r w:rsidRPr="00312A77">
          <w:t xml:space="preserve">ASM </w:t>
        </w:r>
      </w:ins>
      <w:ins w:id="771" w:author="RISSONE Christian" w:date="2013-12-19T10:17:00Z">
        <w:r w:rsidRPr="00312A77">
          <w:t>messages from ships</w:t>
        </w:r>
      </w:ins>
      <w:ins w:id="772" w:author="RISSONE Christian" w:date="2013-12-19T10:18:00Z">
        <w:r w:rsidRPr="00312A77">
          <w:t xml:space="preserve"> as</w:t>
        </w:r>
      </w:ins>
      <w:ins w:id="773" w:author="RISSONE Christian" w:date="2013-12-19T09:51:00Z">
        <w:r w:rsidRPr="00312A77">
          <w:t xml:space="preserve"> </w:t>
        </w:r>
      </w:ins>
      <w:ins w:id="774" w:author="RISSONE Christian" w:date="2013-12-19T09:52:00Z">
        <w:r w:rsidRPr="00312A77">
          <w:t>describe</w:t>
        </w:r>
      </w:ins>
      <w:ins w:id="775" w:author="RISSONE Christian" w:date="2013-12-19T09:51:00Z">
        <w:r w:rsidRPr="00312A77">
          <w:t xml:space="preserve"> </w:t>
        </w:r>
      </w:ins>
      <w:ins w:id="776" w:author="RISSONE Christian" w:date="2013-12-19T09:52:00Z">
        <w:r w:rsidRPr="00312A77">
          <w:t xml:space="preserve">in the most recent </w:t>
        </w:r>
      </w:ins>
      <w:ins w:id="777" w:author="RISSONE Christian" w:date="2013-12-19T10:20:00Z">
        <w:r w:rsidRPr="00312A77">
          <w:t>version</w:t>
        </w:r>
      </w:ins>
      <w:ins w:id="778" w:author="RISSONE Christian" w:date="2013-12-19T09:52:00Z">
        <w:r w:rsidRPr="00312A77">
          <w:t xml:space="preserve"> of the Recommendation ITU-R M.[VDES]</w:t>
        </w:r>
      </w:ins>
      <w:ins w:id="779" w:author="RISSONE Christian" w:date="2013-12-19T11:08:00Z">
        <w:r w:rsidRPr="00312A77">
          <w:t xml:space="preserve"> in which they are denominated respectively as SAT</w:t>
        </w:r>
      </w:ins>
      <w:ins w:id="780" w:author="RISSONE Christian" w:date="2013-12-19T11:09:00Z">
        <w:r w:rsidRPr="00312A77">
          <w:t xml:space="preserve"> </w:t>
        </w:r>
      </w:ins>
      <w:ins w:id="781" w:author="RISSONE Christian" w:date="2013-12-19T11:08:00Z">
        <w:r w:rsidRPr="00312A77">
          <w:t>up1 and SAT</w:t>
        </w:r>
      </w:ins>
      <w:ins w:id="782" w:author="RISSONE Christian" w:date="2013-12-19T11:09:00Z">
        <w:r w:rsidRPr="00312A77">
          <w:t xml:space="preserve"> </w:t>
        </w:r>
      </w:ins>
      <w:ins w:id="783" w:author="RISSONE Christian" w:date="2013-12-19T11:08:00Z">
        <w:r w:rsidRPr="00312A77">
          <w:t>up2</w:t>
        </w:r>
      </w:ins>
      <w:ins w:id="784" w:author="RISSONE Christian" w:date="2013-12-19T09:52:00Z">
        <w:r w:rsidRPr="00312A77">
          <w:t>.</w:t>
        </w:r>
      </w:ins>
      <w:r w:rsidRPr="00312A77">
        <w:t xml:space="preserve"> </w:t>
      </w:r>
      <w:ins w:id="785" w:author="RISSONE Christian" w:date="2014-01-07T11:01:00Z">
        <w:r w:rsidRPr="00312A77">
          <w:t>(WRC</w:t>
        </w:r>
        <w:r w:rsidRPr="00312A77">
          <w:noBreakHyphen/>
          <w:t>15)</w:t>
        </w:r>
      </w:ins>
    </w:p>
    <w:p w:rsidR="000F604E" w:rsidRPr="00312A77" w:rsidRDefault="000F604E" w:rsidP="000F604E">
      <w:pPr>
        <w:pStyle w:val="Tablelegend"/>
      </w:pPr>
    </w:p>
    <w:p w:rsidR="000F604E" w:rsidRPr="00312A77" w:rsidRDefault="000F604E" w:rsidP="000F604E">
      <w:pPr>
        <w:pStyle w:val="Reasons"/>
      </w:pPr>
      <w:r w:rsidRPr="00312A77">
        <w:rPr>
          <w:rStyle w:val="ECCHLbold"/>
        </w:rPr>
        <w:t>Reasons:</w:t>
      </w:r>
      <w:r w:rsidRPr="00312A77">
        <w:t xml:space="preserve"> </w:t>
      </w:r>
      <w:ins w:id="786" w:author="RISSONE Christian" w:date="2014-04-02T19:13:00Z">
        <w:r w:rsidR="001D770D" w:rsidRPr="0069140F">
          <w:rPr>
            <w:highlight w:val="yellow"/>
          </w:rPr>
          <w:t>[Name of your country</w:t>
        </w:r>
        <w:proofErr w:type="gramStart"/>
        <w:r w:rsidR="001D770D" w:rsidRPr="0069140F">
          <w:rPr>
            <w:highlight w:val="yellow"/>
          </w:rPr>
          <w:t>]</w:t>
        </w:r>
        <w:r w:rsidR="001D770D">
          <w:t xml:space="preserve"> </w:t>
        </w:r>
      </w:ins>
      <w:r w:rsidRPr="00312A77">
        <w:t xml:space="preserve"> proposes</w:t>
      </w:r>
      <w:proofErr w:type="gramEnd"/>
      <w:r w:rsidRPr="00312A77">
        <w:t xml:space="preserve"> the identification of two channels dedicated to the ASM applications non necessary for the security of the navigation in order to secure the VDL of the channels AIS1 and AIS2.</w:t>
      </w:r>
    </w:p>
    <w:p w:rsidR="000F604E" w:rsidRPr="00312A77" w:rsidRDefault="000F604E" w:rsidP="000F604E">
      <w:pPr>
        <w:pStyle w:val="Proposal"/>
      </w:pPr>
      <w:r w:rsidRPr="00312A77">
        <w:t>SUP</w:t>
      </w:r>
      <w:r w:rsidRPr="00312A77">
        <w:tab/>
      </w:r>
      <w:r w:rsidR="008C4786">
        <w:t>…</w:t>
      </w:r>
      <w:r w:rsidRPr="00312A77">
        <w:t>/XX/12</w:t>
      </w:r>
    </w:p>
    <w:p w:rsidR="000F604E" w:rsidRPr="00312A77" w:rsidRDefault="000F604E" w:rsidP="000F604E">
      <w:pPr>
        <w:pStyle w:val="ResNo"/>
      </w:pPr>
      <w:bookmarkStart w:id="787" w:name="_Toc319341036"/>
      <w:bookmarkStart w:id="788" w:name="_Toc319401821"/>
      <w:bookmarkStart w:id="789" w:name="_Toc320519989"/>
      <w:bookmarkStart w:id="790" w:name="_Toc320862090"/>
      <w:bookmarkStart w:id="791" w:name="_Toc320862250"/>
      <w:bookmarkStart w:id="792" w:name="_Toc324918345"/>
      <w:bookmarkStart w:id="793" w:name="_Toc327364453"/>
      <w:r w:rsidRPr="00312A77">
        <w:t>RESOLUTION 360 (WRC</w:t>
      </w:r>
      <w:r w:rsidRPr="00312A77">
        <w:noBreakHyphen/>
        <w:t>12)</w:t>
      </w:r>
      <w:bookmarkEnd w:id="787"/>
      <w:bookmarkEnd w:id="788"/>
      <w:bookmarkEnd w:id="789"/>
      <w:bookmarkEnd w:id="790"/>
      <w:bookmarkEnd w:id="791"/>
      <w:bookmarkEnd w:id="792"/>
      <w:bookmarkEnd w:id="793"/>
    </w:p>
    <w:p w:rsidR="000F604E" w:rsidRPr="00312A77" w:rsidRDefault="000F604E" w:rsidP="000F604E">
      <w:pPr>
        <w:pStyle w:val="Restitle"/>
      </w:pPr>
      <w:bookmarkStart w:id="794" w:name="_Toc319401822"/>
      <w:bookmarkStart w:id="795" w:name="_Toc327364454"/>
      <w:r w:rsidRPr="00312A77">
        <w:t xml:space="preserve">Consideration of regulatory provisions and spectrum allocations for </w:t>
      </w:r>
      <w:r w:rsidRPr="00312A77">
        <w:br/>
        <w:t xml:space="preserve">enhanced Automatic Identification System technology applications </w:t>
      </w:r>
      <w:r w:rsidRPr="00312A77">
        <w:br/>
        <w:t>and for enhanced maritime radiocommunication</w:t>
      </w:r>
      <w:bookmarkEnd w:id="794"/>
      <w:bookmarkEnd w:id="795"/>
      <w:r w:rsidRPr="00312A77">
        <w:t xml:space="preserve"> </w:t>
      </w:r>
    </w:p>
    <w:p w:rsidR="000F604E" w:rsidRPr="00312A77" w:rsidRDefault="000F604E" w:rsidP="000F604E"/>
    <w:p w:rsidR="000C3865" w:rsidRPr="009E3B91" w:rsidRDefault="009E3B91" w:rsidP="000C3865">
      <w:pPr>
        <w:rPr>
          <w:ins w:id="796" w:author="RISSONE Christian" w:date="2014-04-03T10:00:00Z"/>
          <w:b/>
          <w:rPrChange w:id="797" w:author="RISSONE Christian" w:date="2014-04-03T10:01:00Z">
            <w:rPr>
              <w:ins w:id="798" w:author="RISSONE Christian" w:date="2014-04-03T10:00:00Z"/>
            </w:rPr>
          </w:rPrChange>
        </w:rPr>
      </w:pPr>
      <w:ins w:id="799" w:author="RISSONE Christian" w:date="2014-04-03T09:59:00Z">
        <w:r w:rsidRPr="009E3B91">
          <w:rPr>
            <w:b/>
            <w:rPrChange w:id="800" w:author="RISSONE Christian" w:date="2014-04-03T10:01:00Z">
              <w:rPr/>
            </w:rPrChange>
          </w:rPr>
          <w:t>3/1.16/6.2</w:t>
        </w:r>
      </w:ins>
      <w:ins w:id="801" w:author="RISSONE Christian" w:date="2014-04-03T10:00:00Z">
        <w:r w:rsidRPr="009E3B91">
          <w:rPr>
            <w:b/>
            <w:rPrChange w:id="802" w:author="RISSONE Christian" w:date="2014-04-03T10:01:00Z">
              <w:rPr/>
            </w:rPrChange>
          </w:rPr>
          <w:t xml:space="preserve"> VDES regional </w:t>
        </w:r>
        <w:proofErr w:type="gramStart"/>
        <w:r w:rsidRPr="009E3B91">
          <w:rPr>
            <w:b/>
            <w:rPrChange w:id="803" w:author="RISSONE Christian" w:date="2014-04-03T10:01:00Z">
              <w:rPr/>
            </w:rPrChange>
          </w:rPr>
          <w:t>solution</w:t>
        </w:r>
      </w:ins>
      <w:ins w:id="804" w:author="RISSONE Christian" w:date="2014-04-03T10:01:00Z">
        <w:r>
          <w:rPr>
            <w:b/>
          </w:rPr>
          <w:t xml:space="preserve">  </w:t>
        </w:r>
        <w:r w:rsidRPr="009E3B91">
          <w:rPr>
            <w:b/>
            <w:highlight w:val="yellow"/>
            <w:rPrChange w:id="805" w:author="RISSONE Christian" w:date="2014-04-03T10:02:00Z">
              <w:rPr>
                <w:b/>
              </w:rPr>
            </w:rPrChange>
          </w:rPr>
          <w:t>[</w:t>
        </w:r>
        <w:proofErr w:type="gramEnd"/>
        <w:r w:rsidRPr="009E3B91">
          <w:rPr>
            <w:b/>
            <w:highlight w:val="yellow"/>
            <w:rPrChange w:id="806" w:author="RISSONE Christian" w:date="2014-04-03T10:02:00Z">
              <w:rPr>
                <w:b/>
              </w:rPr>
            </w:rPrChange>
          </w:rPr>
          <w:t>Deletion if not supporting by your administration]</w:t>
        </w:r>
      </w:ins>
    </w:p>
    <w:p w:rsidR="009E3B91" w:rsidRDefault="009E3B91" w:rsidP="009E3B91">
      <w:pPr>
        <w:pStyle w:val="Heading3"/>
        <w:rPr>
          <w:ins w:id="807" w:author="RISSONE Christian" w:date="2014-04-03T10:01:00Z"/>
        </w:rPr>
      </w:pPr>
      <w:ins w:id="808" w:author="RISSONE Christian" w:date="2014-04-03T10:01:00Z">
        <w:r w:rsidRPr="00D4789F">
          <w:t>3/1.16/6.</w:t>
        </w:r>
        <w:r>
          <w:t>2.1</w:t>
        </w:r>
        <w:r>
          <w:tab/>
          <w:t>Example for METHOD B:</w:t>
        </w:r>
      </w:ins>
    </w:p>
    <w:p w:rsidR="009E3B91" w:rsidRDefault="009E3B91" w:rsidP="000C3865">
      <w:pPr>
        <w:rPr>
          <w:ins w:id="809" w:author="RISSONE Christian" w:date="2014-04-03T10:01:00Z"/>
          <w:lang w:eastAsia="zh-CN"/>
        </w:rPr>
      </w:pPr>
    </w:p>
    <w:p w:rsidR="009E3B91" w:rsidRPr="009E3B91" w:rsidRDefault="009E3B91" w:rsidP="000C3865">
      <w:pPr>
        <w:rPr>
          <w:lang w:eastAsia="zh-CN"/>
          <w:rPrChange w:id="810" w:author="RISSONE Christian" w:date="2014-04-03T10:01:00Z">
            <w:rPr>
              <w:lang w:val="en-US" w:eastAsia="zh-CN"/>
            </w:rPr>
          </w:rPrChange>
        </w:rPr>
      </w:pPr>
      <w:ins w:id="811" w:author="RISSONE Christian" w:date="2014-04-03T10:01:00Z">
        <w:r>
          <w:rPr>
            <w:lang w:eastAsia="zh-CN"/>
          </w:rPr>
          <w:t>TBD</w:t>
        </w:r>
      </w:ins>
    </w:p>
    <w:sectPr w:rsidR="009E3B91" w:rsidRPr="009E3B91" w:rsidSect="001867B2">
      <w:headerReference w:type="default" r:id="rId10"/>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EAD" w:rsidRDefault="00994EAD">
      <w:r>
        <w:separator/>
      </w:r>
    </w:p>
  </w:endnote>
  <w:endnote w:type="continuationSeparator" w:id="0">
    <w:p w:rsidR="00994EAD" w:rsidRDefault="00994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G Times">
    <w:altName w:val="Times New Roman"/>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EAD" w:rsidRDefault="00994EAD">
      <w:r>
        <w:t>____________________</w:t>
      </w:r>
    </w:p>
  </w:footnote>
  <w:footnote w:type="continuationSeparator" w:id="0">
    <w:p w:rsidR="00994EAD" w:rsidRDefault="00994EAD">
      <w:r>
        <w:continuationSeparator/>
      </w:r>
    </w:p>
  </w:footnote>
  <w:footnote w:id="1">
    <w:p w:rsidR="00D975EA" w:rsidRDefault="00D975EA" w:rsidP="000C3865">
      <w:pPr>
        <w:pStyle w:val="FootnoteText"/>
      </w:pPr>
      <w:r>
        <w:rPr>
          <w:rStyle w:val="FootnoteReference"/>
        </w:rPr>
        <w:footnoteRef/>
      </w:r>
      <w:r>
        <w:rPr>
          <w:lang w:val="en-CA"/>
        </w:rPr>
        <w:tab/>
      </w:r>
      <w:hyperlink r:id="rId1" w:history="1">
        <w:r w:rsidRPr="0010601A">
          <w:rPr>
            <w:rStyle w:val="Hyperlink"/>
            <w:lang w:val="en-CA"/>
          </w:rPr>
          <w:t>Canadian Coast Guard Business Plan 2011-2014</w:t>
        </w:r>
      </w:hyperlink>
      <w:r w:rsidRPr="00A25320">
        <w:rPr>
          <w:rStyle w:val="Hyperlink"/>
          <w:u w:val="none"/>
          <w:lang w:val="en-CA"/>
        </w:rPr>
        <w:t>.</w:t>
      </w:r>
    </w:p>
  </w:footnote>
  <w:footnote w:id="2">
    <w:p w:rsidR="00D975EA" w:rsidRDefault="00D975EA" w:rsidP="000C3865">
      <w:pPr>
        <w:pStyle w:val="FootnoteText"/>
      </w:pPr>
      <w:r>
        <w:rPr>
          <w:rStyle w:val="FootnoteReference"/>
        </w:rPr>
        <w:footnoteRef/>
      </w:r>
      <w:r>
        <w:tab/>
      </w:r>
      <w:ins w:id="11" w:author="Hans-Karl von Arnim" w:date="2013-10-10T11:12:00Z">
        <w:r>
          <w:fldChar w:fldCharType="begin"/>
        </w:r>
        <w:r>
          <w:instrText xml:space="preserve"> HYPERLINK "</w:instrText>
        </w:r>
      </w:ins>
      <w:r w:rsidRPr="008876C4">
        <w:rPr>
          <w:rPrChange w:id="12" w:author="Hans-Karl von Arnim" w:date="2013-10-10T11:12:00Z">
            <w:rPr>
              <w:rStyle w:val="Hyperlink"/>
            </w:rPr>
          </w:rPrChange>
        </w:rPr>
        <w:instrText>http://www.sjofartsverket.se/en/MONALISA/</w:instrText>
      </w:r>
      <w:ins w:id="13" w:author="Hans-Karl von Arnim" w:date="2013-10-10T11:12:00Z">
        <w:r>
          <w:instrText xml:space="preserve">" </w:instrText>
        </w:r>
        <w:r>
          <w:fldChar w:fldCharType="separate"/>
        </w:r>
      </w:ins>
      <w:r w:rsidRPr="00FB6B63">
        <w:rPr>
          <w:rStyle w:val="Hyperlink"/>
        </w:rPr>
        <w:t>http://www.sjofartsverket.se/en/MONALISA/</w:t>
      </w:r>
      <w:ins w:id="14" w:author="Hans-Karl von Arnim" w:date="2013-10-10T11:12:00Z">
        <w:r>
          <w:fldChar w:fldCharType="end"/>
        </w:r>
      </w:ins>
    </w:p>
  </w:footnote>
  <w:footnote w:id="3">
    <w:p w:rsidR="00D975EA" w:rsidRDefault="00D975EA" w:rsidP="000C3865">
      <w:pPr>
        <w:pStyle w:val="FootnoteText"/>
      </w:pPr>
      <w:r>
        <w:rPr>
          <w:rStyle w:val="FootnoteReference"/>
        </w:rPr>
        <w:footnoteRef/>
      </w:r>
      <w:r>
        <w:tab/>
      </w:r>
      <w:hyperlink r:id="rId2" w:history="1">
        <w:r>
          <w:rPr>
            <w:rStyle w:val="Hyperlink"/>
          </w:rPr>
          <w:t>http://www.efficiensea.org/</w:t>
        </w:r>
      </w:hyperlink>
    </w:p>
  </w:footnote>
  <w:footnote w:id="4">
    <w:p w:rsidR="00D975EA" w:rsidRPr="001F2DBE" w:rsidDel="00BC1D56" w:rsidRDefault="00D975EA" w:rsidP="000C3865">
      <w:pPr>
        <w:tabs>
          <w:tab w:val="clear" w:pos="1134"/>
          <w:tab w:val="clear" w:pos="1871"/>
          <w:tab w:val="clear" w:pos="2268"/>
        </w:tabs>
        <w:overflowPunct/>
        <w:autoSpaceDE/>
        <w:autoSpaceDN/>
        <w:adjustRightInd/>
        <w:spacing w:before="0"/>
        <w:textAlignment w:val="auto"/>
        <w:rPr>
          <w:del w:id="20" w:author="Plenary Room" w:date="2014-04-01T14:37:00Z"/>
          <w:lang w:val="en-US"/>
        </w:rPr>
      </w:pPr>
      <w:del w:id="21" w:author="Plenary Room" w:date="2014-04-01T14:37:00Z">
        <w:r w:rsidDel="00BC1D56">
          <w:rPr>
            <w:rStyle w:val="FootnoteReference"/>
          </w:rPr>
          <w:footnoteRef/>
        </w:r>
        <w:r w:rsidDel="00BC1D56">
          <w:rPr>
            <w:lang w:val="en-US"/>
          </w:rPr>
          <w:tab/>
        </w:r>
        <w:r w:rsidRPr="006428D3" w:rsidDel="00BC1D56">
          <w:rPr>
            <w:lang w:val="en-US"/>
          </w:rPr>
          <w:delText xml:space="preserve">To support satellite downlink for radiocommunication applications outside coastal coverage areas, it will be necessary to designate suitable channels.  Candidate channels may be </w:delText>
        </w:r>
        <w:r w:rsidRPr="006428D3" w:rsidDel="00BC1D56">
          <w:rPr>
            <w:szCs w:val="24"/>
          </w:rPr>
          <w:delText xml:space="preserve">channels 2024/2084 (161.800 and 161.825 MHz) combined making a 50 kHz bandwidth.  </w:delText>
        </w:r>
        <w:r w:rsidRPr="006428D3" w:rsidDel="00BC1D56">
          <w:rPr>
            <w:lang w:val="en-US"/>
          </w:rPr>
          <w:delText xml:space="preserve">The block SAT2 in the figure 1 refers to the possibility of using the VDE4 spectrum range for satellite downlink, this would allow for the use of common </w:delText>
        </w:r>
        <w:r w:rsidRPr="009A3ACB" w:rsidDel="00BC1D56">
          <w:rPr>
            <w:lang w:val="en-US"/>
          </w:rPr>
          <w:delText>technologies, such as spectrum spreading, to reduce any possible interference to land (mobile) systems.</w:delText>
        </w:r>
      </w:del>
    </w:p>
  </w:footnote>
  <w:footnote w:id="5">
    <w:p w:rsidR="00D975EA" w:rsidRDefault="00D975EA" w:rsidP="000F604E">
      <w:pPr>
        <w:rPr>
          <w:lang w:val="en-US"/>
        </w:rPr>
      </w:pPr>
      <w:r>
        <w:rPr>
          <w:rStyle w:val="FootnoteReference"/>
          <w:color w:val="000000"/>
          <w:lang w:val="en-US"/>
        </w:rPr>
        <w:t>*</w:t>
      </w:r>
      <w:r>
        <w:tab/>
      </w:r>
      <w:r w:rsidRPr="005F6A56">
        <w:rPr>
          <w:lang w:val="en-US"/>
        </w:rPr>
        <w:t>These</w:t>
      </w:r>
      <w:r>
        <w:rPr>
          <w:lang w:val="en-US"/>
        </w:rPr>
        <w:t xml:space="preserve"> provisions apply only to the MSS.</w:t>
      </w:r>
    </w:p>
  </w:footnote>
  <w:footnote w:id="6">
    <w:p w:rsidR="00D975EA" w:rsidRPr="00F14596" w:rsidRDefault="00D975EA">
      <w:pPr>
        <w:pStyle w:val="FootnoteText"/>
        <w:rPr>
          <w:lang w:val="en-US"/>
          <w:rPrChange w:id="489" w:author="RISSONE Christian" w:date="2014-04-02T11:26:00Z">
            <w:rPr/>
          </w:rPrChange>
        </w:rPr>
      </w:pPr>
      <w:ins w:id="490" w:author="RISSONE Christian" w:date="2014-04-02T11:25:00Z">
        <w:r>
          <w:rPr>
            <w:rStyle w:val="FootnoteReference"/>
          </w:rPr>
          <w:footnoteRef/>
        </w:r>
        <w:r>
          <w:t xml:space="preserve"> </w:t>
        </w:r>
        <w:r w:rsidRPr="00F14596">
          <w:rPr>
            <w:lang w:val="en-US"/>
            <w:rPrChange w:id="491" w:author="RISSONE Christian" w:date="2014-04-02T11:26:00Z">
              <w:rPr>
                <w:lang w:val="fr-FR"/>
              </w:rPr>
            </w:rPrChange>
          </w:rPr>
          <w:t>F</w:t>
        </w:r>
      </w:ins>
      <w:ins w:id="492" w:author="RISSONE Christian" w:date="2014-04-02T11:27:00Z">
        <w:r>
          <w:rPr>
            <w:lang w:val="en-US"/>
          </w:rPr>
          <w:t>or</w:t>
        </w:r>
      </w:ins>
      <w:ins w:id="493" w:author="RISSONE Christian" w:date="2014-04-02T11:25:00Z">
        <w:r w:rsidRPr="00F14596">
          <w:rPr>
            <w:lang w:val="en-US"/>
            <w:rPrChange w:id="494" w:author="RISSONE Christian" w:date="2014-04-02T11:26:00Z">
              <w:rPr>
                <w:lang w:val="fr-FR"/>
              </w:rPr>
            </w:rPrChange>
          </w:rPr>
          <w:t xml:space="preserve"> this frequency range the mask is </w:t>
        </w:r>
      </w:ins>
      <w:ins w:id="495" w:author="RISSONE Christian" w:date="2014-04-02T11:26:00Z">
        <w:r>
          <w:rPr>
            <w:lang w:val="en-US"/>
          </w:rPr>
          <w:t xml:space="preserve">defined in </w:t>
        </w:r>
      </w:ins>
      <w:ins w:id="496" w:author="RISSONE Christian" w:date="2014-04-02T11:28:00Z">
        <w:r>
          <w:rPr>
            <w:lang w:val="en-US"/>
          </w:rPr>
          <w:t xml:space="preserve">Recommendation </w:t>
        </w:r>
      </w:ins>
      <w:ins w:id="497" w:author="RISSONE Christian" w:date="2014-04-02T11:26:00Z">
        <w:r>
          <w:rPr>
            <w:lang w:val="en-US"/>
          </w:rPr>
          <w:t>ITU-R M.[</w:t>
        </w:r>
      </w:ins>
      <w:ins w:id="498" w:author="RISSONE Christian" w:date="2014-04-02T11:27:00Z">
        <w:r>
          <w:rPr>
            <w:lang w:val="en-US"/>
          </w:rPr>
          <w:t>VDES]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EA" w:rsidRDefault="00D975EA"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C3E3B">
      <w:rPr>
        <w:rStyle w:val="PageNumber"/>
        <w:noProof/>
      </w:rPr>
      <w:t>19</w:t>
    </w:r>
    <w:r>
      <w:rPr>
        <w:rStyle w:val="PageNumber"/>
      </w:rPr>
      <w:fldChar w:fldCharType="end"/>
    </w:r>
    <w:r>
      <w:rPr>
        <w:rStyle w:val="PageNumber"/>
      </w:rPr>
      <w:t xml:space="preserve"> -</w:t>
    </w:r>
  </w:p>
  <w:p w:rsidR="00D975EA" w:rsidRDefault="00D975EA" w:rsidP="008C58D7">
    <w:pPr>
      <w:pStyle w:val="Header"/>
      <w:rPr>
        <w:lang w:val="en-US"/>
      </w:rPr>
    </w:pPr>
    <w:r>
      <w:rPr>
        <w:lang w:val="en-US"/>
      </w:rPr>
      <w:t>5B/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3D163F7A"/>
    <w:multiLevelType w:val="multilevel"/>
    <w:tmpl w:val="D0481A4A"/>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482613C0"/>
    <w:multiLevelType w:val="hybridMultilevel"/>
    <w:tmpl w:val="C6622C52"/>
    <w:lvl w:ilvl="0" w:tplc="F724E6E6">
      <w:start w:val="2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nsid w:val="566D4FCF"/>
    <w:multiLevelType w:val="hybridMultilevel"/>
    <w:tmpl w:val="29FE52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69"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6">
    <w:nsid w:val="5A704190"/>
    <w:multiLevelType w:val="hybridMultilevel"/>
    <w:tmpl w:val="020A9310"/>
    <w:lvl w:ilvl="0" w:tplc="CFF44ECA">
      <w:start w:val="1"/>
      <w:numFmt w:val="decimal"/>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7">
    <w:nsid w:val="5E5C2DDA"/>
    <w:multiLevelType w:val="hybridMultilevel"/>
    <w:tmpl w:val="E0A497C8"/>
    <w:lvl w:ilvl="0" w:tplc="18A4C3BE">
      <w:start w:val="2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8">
    <w:nsid w:val="64C05518"/>
    <w:multiLevelType w:val="hybridMultilevel"/>
    <w:tmpl w:val="D386697C"/>
    <w:lvl w:ilvl="0" w:tplc="EFE6F216">
      <w:start w:val="1"/>
      <w:numFmt w:val="bullet"/>
      <w:lvlText w:val="-"/>
      <w:lvlJc w:val="left"/>
      <w:pPr>
        <w:ind w:left="720" w:hanging="360"/>
      </w:pPr>
      <w:rPr>
        <w:rFonts w:ascii="Calibri" w:eastAsia="SimSun" w:hAnsi="Calibri" w:cs="Calibri"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nsid w:val="711A32BA"/>
    <w:multiLevelType w:val="hybridMultilevel"/>
    <w:tmpl w:val="27A43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7C7EDD"/>
    <w:multiLevelType w:val="hybridMultilevel"/>
    <w:tmpl w:val="D16EF6C2"/>
    <w:lvl w:ilvl="0" w:tplc="22EAC7F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9"/>
  </w:num>
  <w:num w:numId="5">
    <w:abstractNumId w:val="0"/>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0"/>
  </w:num>
  <w:num w:numId="8">
    <w:abstractNumId w:val="2"/>
  </w:num>
  <w:num w:numId="9">
    <w:abstractNumId w:val="7"/>
  </w:num>
  <w:num w:numId="10">
    <w:abstractNumId w:val="3"/>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18"/>
    <w:rsid w:val="000069D4"/>
    <w:rsid w:val="000174AD"/>
    <w:rsid w:val="000332DA"/>
    <w:rsid w:val="000A7D55"/>
    <w:rsid w:val="000C2E8E"/>
    <w:rsid w:val="000C3865"/>
    <w:rsid w:val="000E0E7C"/>
    <w:rsid w:val="000F1B4B"/>
    <w:rsid w:val="000F604E"/>
    <w:rsid w:val="00113A59"/>
    <w:rsid w:val="00120F5C"/>
    <w:rsid w:val="0012744F"/>
    <w:rsid w:val="001447B7"/>
    <w:rsid w:val="00156F66"/>
    <w:rsid w:val="00182528"/>
    <w:rsid w:val="0018500B"/>
    <w:rsid w:val="001867B2"/>
    <w:rsid w:val="00196A19"/>
    <w:rsid w:val="001D3919"/>
    <w:rsid w:val="001D770D"/>
    <w:rsid w:val="00202DC1"/>
    <w:rsid w:val="002116EE"/>
    <w:rsid w:val="002309D8"/>
    <w:rsid w:val="002A7FE2"/>
    <w:rsid w:val="002E1B4F"/>
    <w:rsid w:val="002F2E67"/>
    <w:rsid w:val="00307ED4"/>
    <w:rsid w:val="00315546"/>
    <w:rsid w:val="00330567"/>
    <w:rsid w:val="0034109A"/>
    <w:rsid w:val="003458B3"/>
    <w:rsid w:val="00386A9D"/>
    <w:rsid w:val="00391081"/>
    <w:rsid w:val="003B2789"/>
    <w:rsid w:val="003C13CE"/>
    <w:rsid w:val="003E2518"/>
    <w:rsid w:val="004A3479"/>
    <w:rsid w:val="004B1EF7"/>
    <w:rsid w:val="004B3FAD"/>
    <w:rsid w:val="004B580C"/>
    <w:rsid w:val="004E1BA0"/>
    <w:rsid w:val="00501DCA"/>
    <w:rsid w:val="00513A47"/>
    <w:rsid w:val="005170A8"/>
    <w:rsid w:val="005236C8"/>
    <w:rsid w:val="005408DF"/>
    <w:rsid w:val="00573344"/>
    <w:rsid w:val="005733EC"/>
    <w:rsid w:val="00577FF3"/>
    <w:rsid w:val="00583F9B"/>
    <w:rsid w:val="0058793E"/>
    <w:rsid w:val="005E11F6"/>
    <w:rsid w:val="005E5C10"/>
    <w:rsid w:val="005F2C78"/>
    <w:rsid w:val="005F46B9"/>
    <w:rsid w:val="006144E4"/>
    <w:rsid w:val="00625CB1"/>
    <w:rsid w:val="00650299"/>
    <w:rsid w:val="006519CB"/>
    <w:rsid w:val="00655FC5"/>
    <w:rsid w:val="00674BB0"/>
    <w:rsid w:val="006A4A9B"/>
    <w:rsid w:val="006D3F02"/>
    <w:rsid w:val="00736049"/>
    <w:rsid w:val="00802EC0"/>
    <w:rsid w:val="00813ACD"/>
    <w:rsid w:val="00822581"/>
    <w:rsid w:val="008309DD"/>
    <w:rsid w:val="0083227A"/>
    <w:rsid w:val="00846151"/>
    <w:rsid w:val="00854E89"/>
    <w:rsid w:val="00866900"/>
    <w:rsid w:val="00881BA1"/>
    <w:rsid w:val="008C26B8"/>
    <w:rsid w:val="008C4786"/>
    <w:rsid w:val="008C58D7"/>
    <w:rsid w:val="008E5E3F"/>
    <w:rsid w:val="009250E1"/>
    <w:rsid w:val="00982084"/>
    <w:rsid w:val="00994EAD"/>
    <w:rsid w:val="00995963"/>
    <w:rsid w:val="009B61EB"/>
    <w:rsid w:val="009C2064"/>
    <w:rsid w:val="009C2A6F"/>
    <w:rsid w:val="009C5D1D"/>
    <w:rsid w:val="009D1697"/>
    <w:rsid w:val="009D5401"/>
    <w:rsid w:val="009E237E"/>
    <w:rsid w:val="009E3B91"/>
    <w:rsid w:val="00A014F8"/>
    <w:rsid w:val="00A25320"/>
    <w:rsid w:val="00A32ED8"/>
    <w:rsid w:val="00A5173C"/>
    <w:rsid w:val="00A61AEF"/>
    <w:rsid w:val="00A76396"/>
    <w:rsid w:val="00AB5BD4"/>
    <w:rsid w:val="00AF173A"/>
    <w:rsid w:val="00B066A4"/>
    <w:rsid w:val="00B07A13"/>
    <w:rsid w:val="00B4279B"/>
    <w:rsid w:val="00B45FC9"/>
    <w:rsid w:val="00B653B9"/>
    <w:rsid w:val="00BC1D56"/>
    <w:rsid w:val="00BC7CCF"/>
    <w:rsid w:val="00BE470B"/>
    <w:rsid w:val="00C33B18"/>
    <w:rsid w:val="00C57A91"/>
    <w:rsid w:val="00C73988"/>
    <w:rsid w:val="00CC01C2"/>
    <w:rsid w:val="00CC3144"/>
    <w:rsid w:val="00CE1BFF"/>
    <w:rsid w:val="00CF21F2"/>
    <w:rsid w:val="00D02712"/>
    <w:rsid w:val="00D03335"/>
    <w:rsid w:val="00D214D0"/>
    <w:rsid w:val="00D32918"/>
    <w:rsid w:val="00D3770E"/>
    <w:rsid w:val="00D6546B"/>
    <w:rsid w:val="00D975EA"/>
    <w:rsid w:val="00DB1F38"/>
    <w:rsid w:val="00DD4BED"/>
    <w:rsid w:val="00DE39F0"/>
    <w:rsid w:val="00DF0262"/>
    <w:rsid w:val="00DF0AF3"/>
    <w:rsid w:val="00E12752"/>
    <w:rsid w:val="00E138CE"/>
    <w:rsid w:val="00E27D7E"/>
    <w:rsid w:val="00E42E13"/>
    <w:rsid w:val="00E6257C"/>
    <w:rsid w:val="00E63C59"/>
    <w:rsid w:val="00E71AB0"/>
    <w:rsid w:val="00ED1B49"/>
    <w:rsid w:val="00F14596"/>
    <w:rsid w:val="00F20B33"/>
    <w:rsid w:val="00F35EE5"/>
    <w:rsid w:val="00F414F4"/>
    <w:rsid w:val="00F43897"/>
    <w:rsid w:val="00F84C99"/>
    <w:rsid w:val="00FA124A"/>
    <w:rsid w:val="00FC08DD"/>
    <w:rsid w:val="00FC2316"/>
    <w:rsid w:val="00FC2CFD"/>
    <w:rsid w:val="00FC3E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3865"/>
    <w:rPr>
      <w:rFonts w:ascii="Times New Roman" w:hAnsi="Times New Roman"/>
      <w:b/>
      <w:sz w:val="28"/>
      <w:lang w:val="en-GB" w:eastAsia="en-US"/>
    </w:rPr>
  </w:style>
  <w:style w:type="character" w:customStyle="1" w:styleId="Heading2Char">
    <w:name w:val="Heading 2 Char"/>
    <w:basedOn w:val="Heading1Char"/>
    <w:link w:val="Heading2"/>
    <w:locked/>
    <w:rsid w:val="000C3865"/>
    <w:rPr>
      <w:rFonts w:ascii="Times New Roman" w:hAnsi="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0C3865"/>
    <w:rPr>
      <w:rFonts w:ascii="Times New Roman" w:hAnsi="Times New Roman"/>
      <w:sz w:val="24"/>
      <w:lang w:val="en-GB" w:eastAsia="en-US"/>
    </w:r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basedOn w:val="DefaultParagraphFont"/>
    <w:link w:val="Tabletext"/>
    <w:rsid w:val="000C3865"/>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link w:val="Tabletitle0"/>
    <w:rsid w:val="00E63C59"/>
    <w:pPr>
      <w:keepNext/>
      <w:keepLines/>
      <w:spacing w:before="0" w:after="120"/>
      <w:jc w:val="center"/>
    </w:pPr>
    <w:rPr>
      <w:rFonts w:ascii="Times New Roman Bold" w:hAnsi="Times New Roman Bold"/>
      <w:b/>
      <w:sz w:val="20"/>
    </w:rPr>
  </w:style>
  <w:style w:type="character" w:customStyle="1" w:styleId="Tabletitle0">
    <w:name w:val="Table_title Знак"/>
    <w:link w:val="Tabletitle"/>
    <w:locked/>
    <w:rsid w:val="000C3865"/>
    <w:rPr>
      <w:rFonts w:ascii="Times New Roman Bold" w:hAnsi="Times New Roman Bold"/>
      <w:b/>
      <w:lang w:val="en-GB" w:eastAsia="en-US"/>
    </w:r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locked/>
    <w:rsid w:val="000C3865"/>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character" w:customStyle="1" w:styleId="FootnoteTextChar">
    <w:name w:val="Footnote Text Char"/>
    <w:basedOn w:val="DefaultParagraphFont"/>
    <w:link w:val="FootnoteText"/>
    <w:rsid w:val="000C3865"/>
    <w:rPr>
      <w:rFonts w:ascii="Times New Roman" w:hAnsi="Times New Roman"/>
      <w:sz w:val="24"/>
      <w:lang w:val="en-GB" w:eastAsia="en-US"/>
    </w:r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character" w:customStyle="1" w:styleId="HeaderChar">
    <w:name w:val="Header Char"/>
    <w:basedOn w:val="DefaultParagraphFont"/>
    <w:link w:val="Header"/>
    <w:locked/>
    <w:rsid w:val="000C3865"/>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character" w:customStyle="1" w:styleId="TableheadChar">
    <w:name w:val="Table_head Char"/>
    <w:basedOn w:val="DefaultParagraphFont"/>
    <w:link w:val="Tablehead"/>
    <w:rsid w:val="000C3865"/>
    <w:rPr>
      <w:rFonts w:ascii="Times New Roman Bold" w:hAnsi="Times New Roman Bold"/>
      <w:b/>
      <w:lang w:val="en-GB" w:eastAsia="en-US"/>
    </w:rPr>
  </w:style>
  <w:style w:type="paragraph" w:customStyle="1" w:styleId="Tablelegend">
    <w:name w:val="Table_legend"/>
    <w:basedOn w:val="Tabletext"/>
    <w:link w:val="TablelegendChar"/>
    <w:rsid w:val="00E63C59"/>
    <w:pPr>
      <w:tabs>
        <w:tab w:val="clear" w:pos="284"/>
      </w:tabs>
      <w:spacing w:before="120"/>
    </w:pPr>
  </w:style>
  <w:style w:type="character" w:customStyle="1" w:styleId="TablelegendChar">
    <w:name w:val="Table_legend Char"/>
    <w:basedOn w:val="TabletextChar"/>
    <w:link w:val="Tablelegend"/>
    <w:rsid w:val="000C3865"/>
    <w:rPr>
      <w:rFonts w:ascii="Times New Roman" w:hAnsi="Times New Roman"/>
      <w:lang w:val="en-GB" w:eastAsia="en-US"/>
    </w:rPr>
  </w:style>
  <w:style w:type="paragraph" w:customStyle="1" w:styleId="TableNo">
    <w:name w:val="Table_No"/>
    <w:basedOn w:val="Normal"/>
    <w:next w:val="Tabletitle"/>
    <w:link w:val="TableNo0"/>
    <w:rsid w:val="00E63C59"/>
    <w:pPr>
      <w:keepNext/>
      <w:spacing w:before="560" w:after="120"/>
      <w:jc w:val="center"/>
    </w:pPr>
    <w:rPr>
      <w:caps/>
      <w:sz w:val="20"/>
    </w:rPr>
  </w:style>
  <w:style w:type="character" w:customStyle="1" w:styleId="TableNo0">
    <w:name w:val="Table_No Знак"/>
    <w:link w:val="TableNo"/>
    <w:locked/>
    <w:rsid w:val="000C3865"/>
    <w:rPr>
      <w:rFonts w:ascii="Times New Roman" w:hAnsi="Times New Roman"/>
      <w:caps/>
      <w:lang w:val="en-GB" w:eastAsia="en-US"/>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rsid w:val="00E63C59"/>
  </w:style>
  <w:style w:type="paragraph" w:styleId="TOC7">
    <w:name w:val="toc 7"/>
    <w:basedOn w:val="TOC4"/>
    <w:rsid w:val="00E63C59"/>
  </w:style>
  <w:style w:type="paragraph" w:styleId="TOC8">
    <w:name w:val="toc 8"/>
    <w:basedOn w:val="TOC4"/>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qFormat/>
    <w:rsid w:val="00E63C59"/>
    <w:pPr>
      <w:keepNext/>
      <w:spacing w:before="160"/>
    </w:pPr>
    <w:rPr>
      <w:rFonts w:ascii="Times" w:hAnsi="Times"/>
      <w:i/>
    </w:rPr>
  </w:style>
  <w:style w:type="paragraph" w:customStyle="1" w:styleId="Headingb">
    <w:name w:val="Heading_b"/>
    <w:basedOn w:val="Normal"/>
    <w:next w:val="Normal"/>
    <w:qFormat/>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AppendixNo">
    <w:name w:val="Appendix_No"/>
    <w:basedOn w:val="AnnexNo"/>
    <w:next w:val="Annexref"/>
    <w:link w:val="AppendixNoChar"/>
    <w:rsid w:val="00E63C59"/>
  </w:style>
  <w:style w:type="character" w:customStyle="1" w:styleId="AppendixNoChar">
    <w:name w:val="Appendix_No Char"/>
    <w:basedOn w:val="DefaultParagraphFont"/>
    <w:link w:val="AppendixNo"/>
    <w:uiPriority w:val="99"/>
    <w:locked/>
    <w:rsid w:val="000C3865"/>
    <w:rPr>
      <w:rFonts w:ascii="Times New Roman" w:hAnsi="Times New Roman"/>
      <w:caps/>
      <w:sz w:val="28"/>
      <w:lang w:val="en-GB" w:eastAsia="en-US"/>
    </w:rPr>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link w:val="AppendixtitleChar"/>
    <w:rsid w:val="00E63C59"/>
  </w:style>
  <w:style w:type="character" w:customStyle="1" w:styleId="AppendixtitleChar">
    <w:name w:val="Appendix_title Char"/>
    <w:basedOn w:val="DefaultParagraphFont"/>
    <w:link w:val="Appendixtitle"/>
    <w:rsid w:val="000C3865"/>
    <w:rPr>
      <w:rFonts w:ascii="Times New Roman Bold" w:hAnsi="Times New Roman Bold"/>
      <w:b/>
      <w:sz w:val="28"/>
      <w:lang w:val="en-GB" w:eastAsia="en-US"/>
    </w:rPr>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E63C59"/>
    <w:pPr>
      <w:keepNext/>
      <w:spacing w:before="240"/>
    </w:pPr>
    <w:rPr>
      <w:rFonts w:hAnsi="Times New Roman Bold"/>
    </w:rPr>
  </w:style>
  <w:style w:type="character" w:customStyle="1" w:styleId="ProposalChar">
    <w:name w:val="Proposal Char"/>
    <w:basedOn w:val="DefaultParagraphFont"/>
    <w:link w:val="Proposal"/>
    <w:uiPriority w:val="99"/>
    <w:locked/>
    <w:rsid w:val="000C3865"/>
    <w:rPr>
      <w:rFonts w:ascii="Times New Roman" w:hAnsi="Times New Roman Bold"/>
      <w:sz w:val="24"/>
      <w:lang w:val="en-GB" w:eastAsia="en-US"/>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rsid w:val="000C3865"/>
    <w:rPr>
      <w:color w:val="0000FF" w:themeColor="hyperlink"/>
      <w:u w:val="single"/>
    </w:rPr>
  </w:style>
  <w:style w:type="paragraph" w:styleId="BodyText">
    <w:name w:val="Body Text"/>
    <w:basedOn w:val="Normal"/>
    <w:link w:val="BodyTextChar"/>
    <w:uiPriority w:val="99"/>
    <w:rsid w:val="000C3865"/>
    <w:pPr>
      <w:framePr w:hSpace="181" w:wrap="around" w:vAnchor="page" w:hAnchor="margin" w:x="1" w:y="852"/>
      <w:jc w:val="center"/>
    </w:pPr>
    <w:rPr>
      <w:rFonts w:eastAsiaTheme="minorEastAsia"/>
      <w:b/>
      <w:smallCaps/>
    </w:rPr>
  </w:style>
  <w:style w:type="character" w:customStyle="1" w:styleId="BodyTextChar">
    <w:name w:val="Body Text Char"/>
    <w:basedOn w:val="DefaultParagraphFont"/>
    <w:link w:val="BodyText"/>
    <w:uiPriority w:val="99"/>
    <w:rsid w:val="000C3865"/>
    <w:rPr>
      <w:rFonts w:ascii="Times New Roman" w:eastAsiaTheme="minorEastAsia" w:hAnsi="Times New Roman"/>
      <w:b/>
      <w:smallCaps/>
      <w:sz w:val="24"/>
      <w:lang w:val="en-GB" w:eastAsia="en-US"/>
    </w:rPr>
  </w:style>
  <w:style w:type="character" w:styleId="Strong">
    <w:name w:val="Strong"/>
    <w:basedOn w:val="DefaultParagraphFont"/>
    <w:uiPriority w:val="99"/>
    <w:qFormat/>
    <w:rsid w:val="000C3865"/>
    <w:rPr>
      <w:b/>
      <w:bCs/>
    </w:rPr>
  </w:style>
  <w:style w:type="paragraph" w:styleId="ListParagraph">
    <w:name w:val="List Paragraph"/>
    <w:basedOn w:val="Normal"/>
    <w:uiPriority w:val="34"/>
    <w:qFormat/>
    <w:rsid w:val="000C3865"/>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uiPriority w:val="99"/>
    <w:rsid w:val="000C3865"/>
    <w:pPr>
      <w:spacing w:before="0"/>
    </w:pPr>
    <w:rPr>
      <w:rFonts w:ascii="Tahoma" w:eastAsiaTheme="minorEastAsia" w:hAnsi="Tahoma" w:cs="Tahoma"/>
      <w:sz w:val="16"/>
      <w:szCs w:val="16"/>
    </w:rPr>
  </w:style>
  <w:style w:type="character" w:customStyle="1" w:styleId="BalloonTextChar">
    <w:name w:val="Balloon Text Char"/>
    <w:basedOn w:val="DefaultParagraphFont"/>
    <w:link w:val="BalloonText"/>
    <w:rsid w:val="000C3865"/>
    <w:rPr>
      <w:rFonts w:ascii="Tahoma" w:eastAsiaTheme="minorEastAsia" w:hAnsi="Tahoma" w:cs="Tahoma"/>
      <w:sz w:val="16"/>
      <w:szCs w:val="16"/>
      <w:lang w:val="en-GB" w:eastAsia="en-US"/>
    </w:rPr>
  </w:style>
  <w:style w:type="character" w:styleId="FollowedHyperlink">
    <w:name w:val="FollowedHyperlink"/>
    <w:basedOn w:val="DefaultParagraphFont"/>
    <w:rsid w:val="000C3865"/>
    <w:rPr>
      <w:color w:val="800080" w:themeColor="followedHyperlink"/>
      <w:u w:val="single"/>
    </w:rPr>
  </w:style>
  <w:style w:type="paragraph" w:styleId="EndnoteText">
    <w:name w:val="endnote text"/>
    <w:basedOn w:val="Normal"/>
    <w:link w:val="EndnoteTextChar"/>
    <w:rsid w:val="000C3865"/>
    <w:pPr>
      <w:spacing w:before="0"/>
    </w:pPr>
    <w:rPr>
      <w:rFonts w:eastAsiaTheme="minorEastAsia"/>
      <w:sz w:val="20"/>
    </w:rPr>
  </w:style>
  <w:style w:type="character" w:customStyle="1" w:styleId="EndnoteTextChar">
    <w:name w:val="Endnote Text Char"/>
    <w:basedOn w:val="DefaultParagraphFont"/>
    <w:link w:val="EndnoteText"/>
    <w:rsid w:val="000C3865"/>
    <w:rPr>
      <w:rFonts w:ascii="Times New Roman" w:eastAsiaTheme="minorEastAsia" w:hAnsi="Times New Roman"/>
      <w:lang w:val="en-GB" w:eastAsia="en-US"/>
    </w:rPr>
  </w:style>
  <w:style w:type="character" w:customStyle="1" w:styleId="href">
    <w:name w:val="href"/>
    <w:basedOn w:val="DefaultParagraphFont"/>
    <w:uiPriority w:val="99"/>
    <w:rsid w:val="000C3865"/>
    <w:rPr>
      <w:rFonts w:cs="Times New Roman"/>
    </w:rPr>
  </w:style>
  <w:style w:type="paragraph" w:styleId="Revision">
    <w:name w:val="Revision"/>
    <w:hidden/>
    <w:uiPriority w:val="99"/>
    <w:semiHidden/>
    <w:rsid w:val="00B653B9"/>
    <w:rPr>
      <w:rFonts w:ascii="Times New Roman" w:hAnsi="Times New Roman"/>
      <w:sz w:val="24"/>
      <w:lang w:val="en-GB" w:eastAsia="en-US"/>
    </w:rPr>
  </w:style>
  <w:style w:type="character" w:styleId="Emphasis">
    <w:name w:val="Emphasis"/>
    <w:aliases w:val="ECC HL italics"/>
    <w:basedOn w:val="DefaultParagraphFont"/>
    <w:uiPriority w:val="20"/>
    <w:qFormat/>
    <w:rsid w:val="0058793E"/>
    <w:rPr>
      <w:i/>
      <w:iCs/>
    </w:rPr>
  </w:style>
  <w:style w:type="paragraph" w:customStyle="1" w:styleId="Agendaitem">
    <w:name w:val="Agenda_item"/>
    <w:basedOn w:val="Normal"/>
    <w:next w:val="Normal"/>
    <w:qFormat/>
    <w:rsid w:val="000F604E"/>
    <w:pPr>
      <w:overflowPunct/>
      <w:autoSpaceDE/>
      <w:autoSpaceDN/>
      <w:adjustRightInd/>
      <w:spacing w:before="240"/>
      <w:jc w:val="center"/>
      <w:textAlignment w:val="auto"/>
    </w:pPr>
    <w:rPr>
      <w:sz w:val="28"/>
      <w:lang w:val="es-ES_tradnl"/>
    </w:rPr>
  </w:style>
  <w:style w:type="paragraph" w:customStyle="1" w:styleId="ApptoAnnex">
    <w:name w:val="App_to_Annex"/>
    <w:basedOn w:val="AppendixNo"/>
    <w:next w:val="Normal"/>
    <w:qFormat/>
    <w:rsid w:val="000F604E"/>
  </w:style>
  <w:style w:type="paragraph" w:customStyle="1" w:styleId="Subsection1">
    <w:name w:val="Subsection_1"/>
    <w:basedOn w:val="Section1"/>
    <w:next w:val="Normalaftertitle0"/>
    <w:qFormat/>
    <w:rsid w:val="000F604E"/>
  </w:style>
  <w:style w:type="paragraph" w:customStyle="1" w:styleId="Normalend">
    <w:name w:val="Normal_end"/>
    <w:basedOn w:val="Normal"/>
    <w:next w:val="Normal"/>
    <w:qFormat/>
    <w:rsid w:val="000F604E"/>
    <w:rPr>
      <w:lang w:val="en-US"/>
    </w:rPr>
  </w:style>
  <w:style w:type="paragraph" w:customStyle="1" w:styleId="Part1">
    <w:name w:val="Part_1"/>
    <w:basedOn w:val="Section1"/>
    <w:next w:val="Section1"/>
    <w:qFormat/>
    <w:rsid w:val="000F604E"/>
  </w:style>
  <w:style w:type="paragraph" w:customStyle="1" w:styleId="AppArtNo">
    <w:name w:val="App_Art_No"/>
    <w:basedOn w:val="ArtNo"/>
    <w:qFormat/>
    <w:rsid w:val="000F604E"/>
  </w:style>
  <w:style w:type="paragraph" w:customStyle="1" w:styleId="AppArttitle">
    <w:name w:val="App_Art_title"/>
    <w:basedOn w:val="Arttitle"/>
    <w:qFormat/>
    <w:rsid w:val="000F604E"/>
  </w:style>
  <w:style w:type="paragraph" w:customStyle="1" w:styleId="Committee">
    <w:name w:val="Committee"/>
    <w:basedOn w:val="Normal"/>
    <w:qFormat/>
    <w:rsid w:val="000F604E"/>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headingb0">
    <w:name w:val="heading_b"/>
    <w:basedOn w:val="Heading3"/>
    <w:next w:val="Normal"/>
    <w:rsid w:val="000F604E"/>
    <w:pPr>
      <w:tabs>
        <w:tab w:val="left" w:pos="567"/>
        <w:tab w:val="left" w:pos="1701"/>
        <w:tab w:val="left" w:pos="2835"/>
      </w:tabs>
      <w:spacing w:before="160"/>
      <w:ind w:left="0" w:firstLine="0"/>
      <w:outlineLvl w:val="9"/>
    </w:pPr>
    <w:rPr>
      <w:bCs/>
      <w:lang w:val="fr-FR"/>
    </w:rPr>
  </w:style>
  <w:style w:type="character" w:customStyle="1" w:styleId="ECCHLblue">
    <w:name w:val="ECC HL blue"/>
    <w:uiPriority w:val="1"/>
    <w:qFormat/>
    <w:rsid w:val="000F604E"/>
    <w:rPr>
      <w:i w:val="0"/>
      <w:color w:val="FFFF00"/>
      <w:bdr w:val="none" w:sz="0" w:space="0" w:color="auto"/>
      <w:shd w:val="clear" w:color="auto" w:fill="548DD4" w:themeFill="text2" w:themeFillTint="99"/>
      <w:lang w:val="en-GB"/>
    </w:rPr>
  </w:style>
  <w:style w:type="character" w:customStyle="1" w:styleId="ECCHLbold">
    <w:name w:val="ECC HL bold"/>
    <w:uiPriority w:val="1"/>
    <w:qFormat/>
    <w:rsid w:val="000F604E"/>
    <w:rPr>
      <w:b/>
      <w:i w:val="0"/>
    </w:rPr>
  </w:style>
  <w:style w:type="character" w:customStyle="1" w:styleId="ECCHLbrown">
    <w:name w:val="ECC HL brown"/>
    <w:uiPriority w:val="1"/>
    <w:qFormat/>
    <w:rsid w:val="000F604E"/>
    <w:rPr>
      <w:bdr w:val="none" w:sz="0" w:space="0" w:color="auto"/>
      <w:shd w:val="clear" w:color="auto" w:fill="996633"/>
    </w:rPr>
  </w:style>
  <w:style w:type="character" w:customStyle="1" w:styleId="ECCHLcyan">
    <w:name w:val="ECC HL cyan"/>
    <w:uiPriority w:val="1"/>
    <w:qFormat/>
    <w:rsid w:val="000F604E"/>
    <w:rPr>
      <w:i w:val="0"/>
      <w:iCs w:val="0"/>
      <w:bdr w:val="none" w:sz="0" w:space="0" w:color="auto"/>
      <w:shd w:val="clear" w:color="auto" w:fill="00FFFF"/>
      <w:lang w:val="en-GB"/>
    </w:rPr>
  </w:style>
  <w:style w:type="character" w:customStyle="1" w:styleId="ECCHLgreen">
    <w:name w:val="ECC HL green"/>
    <w:uiPriority w:val="1"/>
    <w:qFormat/>
    <w:rsid w:val="000F604E"/>
    <w:rPr>
      <w:i w:val="0"/>
      <w:bdr w:val="none" w:sz="0" w:space="0" w:color="auto"/>
      <w:shd w:val="clear" w:color="auto" w:fill="92D050"/>
      <w:lang w:val="en-GB"/>
    </w:rPr>
  </w:style>
  <w:style w:type="character" w:customStyle="1" w:styleId="ECCHLmagenta">
    <w:name w:val="ECC HL magenta"/>
    <w:basedOn w:val="DefaultParagraphFont"/>
    <w:uiPriority w:val="1"/>
    <w:qFormat/>
    <w:rsid w:val="000F604E"/>
    <w:rPr>
      <w:color w:val="auto"/>
      <w:bdr w:val="none" w:sz="0" w:space="0" w:color="auto"/>
      <w:shd w:val="clear" w:color="auto" w:fill="FF6699"/>
      <w:lang w:val="en-GB"/>
    </w:rPr>
  </w:style>
  <w:style w:type="character" w:customStyle="1" w:styleId="ECCHLorange">
    <w:name w:val="ECC HL orange"/>
    <w:basedOn w:val="DefaultParagraphFont"/>
    <w:uiPriority w:val="1"/>
    <w:qFormat/>
    <w:rsid w:val="000F604E"/>
    <w:rPr>
      <w:bdr w:val="none" w:sz="0" w:space="0" w:color="auto"/>
      <w:shd w:val="clear" w:color="auto" w:fill="FFC000"/>
    </w:rPr>
  </w:style>
  <w:style w:type="character" w:customStyle="1" w:styleId="ECCHLpetrol">
    <w:name w:val="ECC HL petrol"/>
    <w:uiPriority w:val="1"/>
    <w:qFormat/>
    <w:rsid w:val="000F604E"/>
    <w:rPr>
      <w:i w:val="0"/>
      <w:iCs w:val="0"/>
      <w:color w:val="FFFFFF" w:themeColor="background1"/>
      <w:bdr w:val="none" w:sz="0" w:space="0" w:color="auto"/>
      <w:shd w:val="clear" w:color="auto" w:fill="008080"/>
    </w:rPr>
  </w:style>
  <w:style w:type="character" w:customStyle="1" w:styleId="ECCHLunderlined">
    <w:name w:val="ECC HL underlined"/>
    <w:basedOn w:val="DefaultParagraphFont"/>
    <w:uiPriority w:val="1"/>
    <w:qFormat/>
    <w:rsid w:val="000F604E"/>
    <w:rPr>
      <w:i w:val="0"/>
      <w:u w:val="single"/>
    </w:rPr>
  </w:style>
  <w:style w:type="character" w:customStyle="1" w:styleId="ECCHLyellow">
    <w:name w:val="ECC HL yellow"/>
    <w:basedOn w:val="DefaultParagraphFont"/>
    <w:uiPriority w:val="1"/>
    <w:qFormat/>
    <w:rsid w:val="000F604E"/>
    <w:rPr>
      <w:i w:val="0"/>
      <w:bdr w:val="none" w:sz="0" w:space="0" w:color="auto"/>
      <w:shd w:val="clear" w:color="auto" w:fill="FFFF00"/>
      <w:lang w:val="en-GB"/>
    </w:rPr>
  </w:style>
  <w:style w:type="paragraph" w:customStyle="1" w:styleId="ECCEditorsNote">
    <w:name w:val="ECC Editor's Note"/>
    <w:rsid w:val="000F604E"/>
    <w:pPr>
      <w:tabs>
        <w:tab w:val="left" w:pos="1560"/>
      </w:tabs>
      <w:spacing w:before="60" w:after="240"/>
      <w:ind w:left="1560" w:hanging="1560"/>
      <w:jc w:val="both"/>
    </w:pPr>
    <w:rPr>
      <w:rFonts w:ascii="Arial" w:hAnsi="Arial"/>
      <w:szCs w:val="22"/>
      <w:lang w:val="da-DK" w:eastAsia="de-DE"/>
    </w:rPr>
  </w:style>
  <w:style w:type="character" w:customStyle="1" w:styleId="ECCHLsubscript">
    <w:name w:val="ECC HL sub script"/>
    <w:basedOn w:val="DefaultParagraphFont"/>
    <w:uiPriority w:val="1"/>
    <w:qFormat/>
    <w:rsid w:val="000F604E"/>
    <w:rPr>
      <w:vertAlign w:val="subscript"/>
    </w:rPr>
  </w:style>
  <w:style w:type="character" w:customStyle="1" w:styleId="ECCHLsuperscript">
    <w:name w:val="ECC HL super script"/>
    <w:basedOn w:val="DefaultParagraphFont"/>
    <w:uiPriority w:val="1"/>
    <w:qFormat/>
    <w:rsid w:val="000F604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99"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3865"/>
    <w:rPr>
      <w:rFonts w:ascii="Times New Roman" w:hAnsi="Times New Roman"/>
      <w:b/>
      <w:sz w:val="28"/>
      <w:lang w:val="en-GB" w:eastAsia="en-US"/>
    </w:rPr>
  </w:style>
  <w:style w:type="character" w:customStyle="1" w:styleId="Heading2Char">
    <w:name w:val="Heading 2 Char"/>
    <w:basedOn w:val="Heading1Char"/>
    <w:link w:val="Heading2"/>
    <w:locked/>
    <w:rsid w:val="000C3865"/>
    <w:rPr>
      <w:rFonts w:ascii="Times New Roman" w:hAnsi="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character" w:customStyle="1" w:styleId="enumlev1Char">
    <w:name w:val="enumlev1 Char"/>
    <w:basedOn w:val="DefaultParagraphFont"/>
    <w:link w:val="enumlev1"/>
    <w:locked/>
    <w:rsid w:val="000C3865"/>
    <w:rPr>
      <w:rFonts w:ascii="Times New Roman" w:hAnsi="Times New Roman"/>
      <w:sz w:val="24"/>
      <w:lang w:val="en-GB" w:eastAsia="en-US"/>
    </w:r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basedOn w:val="DefaultParagraphFont"/>
    <w:link w:val="Tabletext"/>
    <w:rsid w:val="000C3865"/>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link w:val="Tabletitle0"/>
    <w:rsid w:val="00E63C59"/>
    <w:pPr>
      <w:keepNext/>
      <w:keepLines/>
      <w:spacing w:before="0" w:after="120"/>
      <w:jc w:val="center"/>
    </w:pPr>
    <w:rPr>
      <w:rFonts w:ascii="Times New Roman Bold" w:hAnsi="Times New Roman Bold"/>
      <w:b/>
      <w:sz w:val="20"/>
    </w:rPr>
  </w:style>
  <w:style w:type="character" w:customStyle="1" w:styleId="Tabletitle0">
    <w:name w:val="Table_title Знак"/>
    <w:link w:val="Tabletitle"/>
    <w:locked/>
    <w:rsid w:val="000C3865"/>
    <w:rPr>
      <w:rFonts w:ascii="Times New Roman Bold" w:hAnsi="Times New Roman Bold"/>
      <w:b/>
      <w:lang w:val="en-GB" w:eastAsia="en-US"/>
    </w:r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locked/>
    <w:rsid w:val="000C3865"/>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character" w:customStyle="1" w:styleId="FootnoteTextChar">
    <w:name w:val="Footnote Text Char"/>
    <w:basedOn w:val="DefaultParagraphFont"/>
    <w:link w:val="FootnoteText"/>
    <w:rsid w:val="000C3865"/>
    <w:rPr>
      <w:rFonts w:ascii="Times New Roman" w:hAnsi="Times New Roman"/>
      <w:sz w:val="24"/>
      <w:lang w:val="en-GB" w:eastAsia="en-US"/>
    </w:r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character" w:customStyle="1" w:styleId="HeaderChar">
    <w:name w:val="Header Char"/>
    <w:basedOn w:val="DefaultParagraphFont"/>
    <w:link w:val="Header"/>
    <w:locked/>
    <w:rsid w:val="000C3865"/>
    <w:rPr>
      <w:rFonts w:ascii="Times New Roman" w:hAnsi="Times New Roman"/>
      <w:sz w:val="18"/>
      <w:lang w:val="en-GB" w:eastAsia="en-US"/>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character" w:customStyle="1" w:styleId="TableheadChar">
    <w:name w:val="Table_head Char"/>
    <w:basedOn w:val="DefaultParagraphFont"/>
    <w:link w:val="Tablehead"/>
    <w:rsid w:val="000C3865"/>
    <w:rPr>
      <w:rFonts w:ascii="Times New Roman Bold" w:hAnsi="Times New Roman Bold"/>
      <w:b/>
      <w:lang w:val="en-GB" w:eastAsia="en-US"/>
    </w:rPr>
  </w:style>
  <w:style w:type="paragraph" w:customStyle="1" w:styleId="Tablelegend">
    <w:name w:val="Table_legend"/>
    <w:basedOn w:val="Tabletext"/>
    <w:link w:val="TablelegendChar"/>
    <w:rsid w:val="00E63C59"/>
    <w:pPr>
      <w:tabs>
        <w:tab w:val="clear" w:pos="284"/>
      </w:tabs>
      <w:spacing w:before="120"/>
    </w:pPr>
  </w:style>
  <w:style w:type="character" w:customStyle="1" w:styleId="TablelegendChar">
    <w:name w:val="Table_legend Char"/>
    <w:basedOn w:val="TabletextChar"/>
    <w:link w:val="Tablelegend"/>
    <w:rsid w:val="000C3865"/>
    <w:rPr>
      <w:rFonts w:ascii="Times New Roman" w:hAnsi="Times New Roman"/>
      <w:lang w:val="en-GB" w:eastAsia="en-US"/>
    </w:rPr>
  </w:style>
  <w:style w:type="paragraph" w:customStyle="1" w:styleId="TableNo">
    <w:name w:val="Table_No"/>
    <w:basedOn w:val="Normal"/>
    <w:next w:val="Tabletitle"/>
    <w:link w:val="TableNo0"/>
    <w:rsid w:val="00E63C59"/>
    <w:pPr>
      <w:keepNext/>
      <w:spacing w:before="560" w:after="120"/>
      <w:jc w:val="center"/>
    </w:pPr>
    <w:rPr>
      <w:caps/>
      <w:sz w:val="20"/>
    </w:rPr>
  </w:style>
  <w:style w:type="character" w:customStyle="1" w:styleId="TableNo0">
    <w:name w:val="Table_No Знак"/>
    <w:link w:val="TableNo"/>
    <w:locked/>
    <w:rsid w:val="000C3865"/>
    <w:rPr>
      <w:rFonts w:ascii="Times New Roman" w:hAnsi="Times New Roman"/>
      <w:caps/>
      <w:lang w:val="en-GB" w:eastAsia="en-US"/>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rsid w:val="00E63C59"/>
  </w:style>
  <w:style w:type="paragraph" w:styleId="TOC7">
    <w:name w:val="toc 7"/>
    <w:basedOn w:val="TOC4"/>
    <w:rsid w:val="00E63C59"/>
  </w:style>
  <w:style w:type="paragraph" w:styleId="TOC8">
    <w:name w:val="toc 8"/>
    <w:basedOn w:val="TOC4"/>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qFormat/>
    <w:rsid w:val="00E63C59"/>
    <w:pPr>
      <w:keepNext/>
      <w:spacing w:before="160"/>
    </w:pPr>
    <w:rPr>
      <w:rFonts w:ascii="Times" w:hAnsi="Times"/>
      <w:i/>
    </w:rPr>
  </w:style>
  <w:style w:type="paragraph" w:customStyle="1" w:styleId="Headingb">
    <w:name w:val="Heading_b"/>
    <w:basedOn w:val="Normal"/>
    <w:next w:val="Normal"/>
    <w:qFormat/>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AppendixNo">
    <w:name w:val="Appendix_No"/>
    <w:basedOn w:val="AnnexNo"/>
    <w:next w:val="Annexref"/>
    <w:link w:val="AppendixNoChar"/>
    <w:rsid w:val="00E63C59"/>
  </w:style>
  <w:style w:type="character" w:customStyle="1" w:styleId="AppendixNoChar">
    <w:name w:val="Appendix_No Char"/>
    <w:basedOn w:val="DefaultParagraphFont"/>
    <w:link w:val="AppendixNo"/>
    <w:uiPriority w:val="99"/>
    <w:locked/>
    <w:rsid w:val="000C3865"/>
    <w:rPr>
      <w:rFonts w:ascii="Times New Roman" w:hAnsi="Times New Roman"/>
      <w:caps/>
      <w:sz w:val="28"/>
      <w:lang w:val="en-GB" w:eastAsia="en-US"/>
    </w:rPr>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link w:val="AppendixtitleChar"/>
    <w:rsid w:val="00E63C59"/>
  </w:style>
  <w:style w:type="character" w:customStyle="1" w:styleId="AppendixtitleChar">
    <w:name w:val="Appendix_title Char"/>
    <w:basedOn w:val="DefaultParagraphFont"/>
    <w:link w:val="Appendixtitle"/>
    <w:rsid w:val="000C3865"/>
    <w:rPr>
      <w:rFonts w:ascii="Times New Roman Bold" w:hAnsi="Times New Roman Bold"/>
      <w:b/>
      <w:sz w:val="28"/>
      <w:lang w:val="en-GB" w:eastAsia="en-US"/>
    </w:rPr>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link w:val="ProposalChar"/>
    <w:rsid w:val="00E63C59"/>
    <w:pPr>
      <w:keepNext/>
      <w:spacing w:before="240"/>
    </w:pPr>
    <w:rPr>
      <w:rFonts w:hAnsi="Times New Roman Bold"/>
    </w:rPr>
  </w:style>
  <w:style w:type="character" w:customStyle="1" w:styleId="ProposalChar">
    <w:name w:val="Proposal Char"/>
    <w:basedOn w:val="DefaultParagraphFont"/>
    <w:link w:val="Proposal"/>
    <w:uiPriority w:val="99"/>
    <w:locked/>
    <w:rsid w:val="000C3865"/>
    <w:rPr>
      <w:rFonts w:ascii="Times New Roman" w:hAnsi="Times New Roman Bold"/>
      <w:sz w:val="24"/>
      <w:lang w:val="en-GB" w:eastAsia="en-US"/>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rsid w:val="000C3865"/>
    <w:rPr>
      <w:color w:val="0000FF" w:themeColor="hyperlink"/>
      <w:u w:val="single"/>
    </w:rPr>
  </w:style>
  <w:style w:type="paragraph" w:styleId="BodyText">
    <w:name w:val="Body Text"/>
    <w:basedOn w:val="Normal"/>
    <w:link w:val="BodyTextChar"/>
    <w:uiPriority w:val="99"/>
    <w:rsid w:val="000C3865"/>
    <w:pPr>
      <w:framePr w:hSpace="181" w:wrap="around" w:vAnchor="page" w:hAnchor="margin" w:x="1" w:y="852"/>
      <w:jc w:val="center"/>
    </w:pPr>
    <w:rPr>
      <w:rFonts w:eastAsiaTheme="minorEastAsia"/>
      <w:b/>
      <w:smallCaps/>
    </w:rPr>
  </w:style>
  <w:style w:type="character" w:customStyle="1" w:styleId="BodyTextChar">
    <w:name w:val="Body Text Char"/>
    <w:basedOn w:val="DefaultParagraphFont"/>
    <w:link w:val="BodyText"/>
    <w:uiPriority w:val="99"/>
    <w:rsid w:val="000C3865"/>
    <w:rPr>
      <w:rFonts w:ascii="Times New Roman" w:eastAsiaTheme="minorEastAsia" w:hAnsi="Times New Roman"/>
      <w:b/>
      <w:smallCaps/>
      <w:sz w:val="24"/>
      <w:lang w:val="en-GB" w:eastAsia="en-US"/>
    </w:rPr>
  </w:style>
  <w:style w:type="character" w:styleId="Strong">
    <w:name w:val="Strong"/>
    <w:basedOn w:val="DefaultParagraphFont"/>
    <w:uiPriority w:val="99"/>
    <w:qFormat/>
    <w:rsid w:val="000C3865"/>
    <w:rPr>
      <w:b/>
      <w:bCs/>
    </w:rPr>
  </w:style>
  <w:style w:type="paragraph" w:styleId="ListParagraph">
    <w:name w:val="List Paragraph"/>
    <w:basedOn w:val="Normal"/>
    <w:uiPriority w:val="34"/>
    <w:qFormat/>
    <w:rsid w:val="000C3865"/>
    <w:pPr>
      <w:tabs>
        <w:tab w:val="clear" w:pos="1134"/>
        <w:tab w:val="clear" w:pos="1871"/>
        <w:tab w:val="clear" w:pos="2268"/>
      </w:tabs>
      <w:overflowPunct/>
      <w:autoSpaceDE/>
      <w:autoSpaceDN/>
      <w:adjustRightInd/>
      <w:spacing w:before="0"/>
      <w:ind w:left="720"/>
      <w:contextualSpacing/>
      <w:textAlignment w:val="auto"/>
    </w:pPr>
    <w:rPr>
      <w:rFonts w:ascii="Arial" w:eastAsia="Calibri" w:hAnsi="Arial" w:cs="Calibri"/>
      <w:sz w:val="22"/>
      <w:szCs w:val="22"/>
      <w:lang w:eastAsia="en-GB"/>
    </w:rPr>
  </w:style>
  <w:style w:type="paragraph" w:styleId="BalloonText">
    <w:name w:val="Balloon Text"/>
    <w:basedOn w:val="Normal"/>
    <w:link w:val="BalloonTextChar"/>
    <w:uiPriority w:val="99"/>
    <w:rsid w:val="000C3865"/>
    <w:pPr>
      <w:spacing w:before="0"/>
    </w:pPr>
    <w:rPr>
      <w:rFonts w:ascii="Tahoma" w:eastAsiaTheme="minorEastAsia" w:hAnsi="Tahoma" w:cs="Tahoma"/>
      <w:sz w:val="16"/>
      <w:szCs w:val="16"/>
    </w:rPr>
  </w:style>
  <w:style w:type="character" w:customStyle="1" w:styleId="BalloonTextChar">
    <w:name w:val="Balloon Text Char"/>
    <w:basedOn w:val="DefaultParagraphFont"/>
    <w:link w:val="BalloonText"/>
    <w:rsid w:val="000C3865"/>
    <w:rPr>
      <w:rFonts w:ascii="Tahoma" w:eastAsiaTheme="minorEastAsia" w:hAnsi="Tahoma" w:cs="Tahoma"/>
      <w:sz w:val="16"/>
      <w:szCs w:val="16"/>
      <w:lang w:val="en-GB" w:eastAsia="en-US"/>
    </w:rPr>
  </w:style>
  <w:style w:type="character" w:styleId="FollowedHyperlink">
    <w:name w:val="FollowedHyperlink"/>
    <w:basedOn w:val="DefaultParagraphFont"/>
    <w:rsid w:val="000C3865"/>
    <w:rPr>
      <w:color w:val="800080" w:themeColor="followedHyperlink"/>
      <w:u w:val="single"/>
    </w:rPr>
  </w:style>
  <w:style w:type="paragraph" w:styleId="EndnoteText">
    <w:name w:val="endnote text"/>
    <w:basedOn w:val="Normal"/>
    <w:link w:val="EndnoteTextChar"/>
    <w:rsid w:val="000C3865"/>
    <w:pPr>
      <w:spacing w:before="0"/>
    </w:pPr>
    <w:rPr>
      <w:rFonts w:eastAsiaTheme="minorEastAsia"/>
      <w:sz w:val="20"/>
    </w:rPr>
  </w:style>
  <w:style w:type="character" w:customStyle="1" w:styleId="EndnoteTextChar">
    <w:name w:val="Endnote Text Char"/>
    <w:basedOn w:val="DefaultParagraphFont"/>
    <w:link w:val="EndnoteText"/>
    <w:rsid w:val="000C3865"/>
    <w:rPr>
      <w:rFonts w:ascii="Times New Roman" w:eastAsiaTheme="minorEastAsia" w:hAnsi="Times New Roman"/>
      <w:lang w:val="en-GB" w:eastAsia="en-US"/>
    </w:rPr>
  </w:style>
  <w:style w:type="character" w:customStyle="1" w:styleId="href">
    <w:name w:val="href"/>
    <w:basedOn w:val="DefaultParagraphFont"/>
    <w:uiPriority w:val="99"/>
    <w:rsid w:val="000C3865"/>
    <w:rPr>
      <w:rFonts w:cs="Times New Roman"/>
    </w:rPr>
  </w:style>
  <w:style w:type="paragraph" w:styleId="Revision">
    <w:name w:val="Revision"/>
    <w:hidden/>
    <w:uiPriority w:val="99"/>
    <w:semiHidden/>
    <w:rsid w:val="00B653B9"/>
    <w:rPr>
      <w:rFonts w:ascii="Times New Roman" w:hAnsi="Times New Roman"/>
      <w:sz w:val="24"/>
      <w:lang w:val="en-GB" w:eastAsia="en-US"/>
    </w:rPr>
  </w:style>
  <w:style w:type="character" w:styleId="Emphasis">
    <w:name w:val="Emphasis"/>
    <w:aliases w:val="ECC HL italics"/>
    <w:basedOn w:val="DefaultParagraphFont"/>
    <w:uiPriority w:val="20"/>
    <w:qFormat/>
    <w:rsid w:val="0058793E"/>
    <w:rPr>
      <w:i/>
      <w:iCs/>
    </w:rPr>
  </w:style>
  <w:style w:type="paragraph" w:customStyle="1" w:styleId="Agendaitem">
    <w:name w:val="Agenda_item"/>
    <w:basedOn w:val="Normal"/>
    <w:next w:val="Normal"/>
    <w:qFormat/>
    <w:rsid w:val="000F604E"/>
    <w:pPr>
      <w:overflowPunct/>
      <w:autoSpaceDE/>
      <w:autoSpaceDN/>
      <w:adjustRightInd/>
      <w:spacing w:before="240"/>
      <w:jc w:val="center"/>
      <w:textAlignment w:val="auto"/>
    </w:pPr>
    <w:rPr>
      <w:sz w:val="28"/>
      <w:lang w:val="es-ES_tradnl"/>
    </w:rPr>
  </w:style>
  <w:style w:type="paragraph" w:customStyle="1" w:styleId="ApptoAnnex">
    <w:name w:val="App_to_Annex"/>
    <w:basedOn w:val="AppendixNo"/>
    <w:next w:val="Normal"/>
    <w:qFormat/>
    <w:rsid w:val="000F604E"/>
  </w:style>
  <w:style w:type="paragraph" w:customStyle="1" w:styleId="Subsection1">
    <w:name w:val="Subsection_1"/>
    <w:basedOn w:val="Section1"/>
    <w:next w:val="Normalaftertitle0"/>
    <w:qFormat/>
    <w:rsid w:val="000F604E"/>
  </w:style>
  <w:style w:type="paragraph" w:customStyle="1" w:styleId="Normalend">
    <w:name w:val="Normal_end"/>
    <w:basedOn w:val="Normal"/>
    <w:next w:val="Normal"/>
    <w:qFormat/>
    <w:rsid w:val="000F604E"/>
    <w:rPr>
      <w:lang w:val="en-US"/>
    </w:rPr>
  </w:style>
  <w:style w:type="paragraph" w:customStyle="1" w:styleId="Part1">
    <w:name w:val="Part_1"/>
    <w:basedOn w:val="Section1"/>
    <w:next w:val="Section1"/>
    <w:qFormat/>
    <w:rsid w:val="000F604E"/>
  </w:style>
  <w:style w:type="paragraph" w:customStyle="1" w:styleId="AppArtNo">
    <w:name w:val="App_Art_No"/>
    <w:basedOn w:val="ArtNo"/>
    <w:qFormat/>
    <w:rsid w:val="000F604E"/>
  </w:style>
  <w:style w:type="paragraph" w:customStyle="1" w:styleId="AppArttitle">
    <w:name w:val="App_Art_title"/>
    <w:basedOn w:val="Arttitle"/>
    <w:qFormat/>
    <w:rsid w:val="000F604E"/>
  </w:style>
  <w:style w:type="paragraph" w:customStyle="1" w:styleId="Committee">
    <w:name w:val="Committee"/>
    <w:basedOn w:val="Normal"/>
    <w:qFormat/>
    <w:rsid w:val="000F604E"/>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headingb0">
    <w:name w:val="heading_b"/>
    <w:basedOn w:val="Heading3"/>
    <w:next w:val="Normal"/>
    <w:rsid w:val="000F604E"/>
    <w:pPr>
      <w:tabs>
        <w:tab w:val="left" w:pos="567"/>
        <w:tab w:val="left" w:pos="1701"/>
        <w:tab w:val="left" w:pos="2835"/>
      </w:tabs>
      <w:spacing w:before="160"/>
      <w:ind w:left="0" w:firstLine="0"/>
      <w:outlineLvl w:val="9"/>
    </w:pPr>
    <w:rPr>
      <w:bCs/>
      <w:lang w:val="fr-FR"/>
    </w:rPr>
  </w:style>
  <w:style w:type="character" w:customStyle="1" w:styleId="ECCHLblue">
    <w:name w:val="ECC HL blue"/>
    <w:uiPriority w:val="1"/>
    <w:qFormat/>
    <w:rsid w:val="000F604E"/>
    <w:rPr>
      <w:i w:val="0"/>
      <w:color w:val="FFFF00"/>
      <w:bdr w:val="none" w:sz="0" w:space="0" w:color="auto"/>
      <w:shd w:val="clear" w:color="auto" w:fill="548DD4" w:themeFill="text2" w:themeFillTint="99"/>
      <w:lang w:val="en-GB"/>
    </w:rPr>
  </w:style>
  <w:style w:type="character" w:customStyle="1" w:styleId="ECCHLbold">
    <w:name w:val="ECC HL bold"/>
    <w:uiPriority w:val="1"/>
    <w:qFormat/>
    <w:rsid w:val="000F604E"/>
    <w:rPr>
      <w:b/>
      <w:i w:val="0"/>
    </w:rPr>
  </w:style>
  <w:style w:type="character" w:customStyle="1" w:styleId="ECCHLbrown">
    <w:name w:val="ECC HL brown"/>
    <w:uiPriority w:val="1"/>
    <w:qFormat/>
    <w:rsid w:val="000F604E"/>
    <w:rPr>
      <w:bdr w:val="none" w:sz="0" w:space="0" w:color="auto"/>
      <w:shd w:val="clear" w:color="auto" w:fill="996633"/>
    </w:rPr>
  </w:style>
  <w:style w:type="character" w:customStyle="1" w:styleId="ECCHLcyan">
    <w:name w:val="ECC HL cyan"/>
    <w:uiPriority w:val="1"/>
    <w:qFormat/>
    <w:rsid w:val="000F604E"/>
    <w:rPr>
      <w:i w:val="0"/>
      <w:iCs w:val="0"/>
      <w:bdr w:val="none" w:sz="0" w:space="0" w:color="auto"/>
      <w:shd w:val="clear" w:color="auto" w:fill="00FFFF"/>
      <w:lang w:val="en-GB"/>
    </w:rPr>
  </w:style>
  <w:style w:type="character" w:customStyle="1" w:styleId="ECCHLgreen">
    <w:name w:val="ECC HL green"/>
    <w:uiPriority w:val="1"/>
    <w:qFormat/>
    <w:rsid w:val="000F604E"/>
    <w:rPr>
      <w:i w:val="0"/>
      <w:bdr w:val="none" w:sz="0" w:space="0" w:color="auto"/>
      <w:shd w:val="clear" w:color="auto" w:fill="92D050"/>
      <w:lang w:val="en-GB"/>
    </w:rPr>
  </w:style>
  <w:style w:type="character" w:customStyle="1" w:styleId="ECCHLmagenta">
    <w:name w:val="ECC HL magenta"/>
    <w:basedOn w:val="DefaultParagraphFont"/>
    <w:uiPriority w:val="1"/>
    <w:qFormat/>
    <w:rsid w:val="000F604E"/>
    <w:rPr>
      <w:color w:val="auto"/>
      <w:bdr w:val="none" w:sz="0" w:space="0" w:color="auto"/>
      <w:shd w:val="clear" w:color="auto" w:fill="FF6699"/>
      <w:lang w:val="en-GB"/>
    </w:rPr>
  </w:style>
  <w:style w:type="character" w:customStyle="1" w:styleId="ECCHLorange">
    <w:name w:val="ECC HL orange"/>
    <w:basedOn w:val="DefaultParagraphFont"/>
    <w:uiPriority w:val="1"/>
    <w:qFormat/>
    <w:rsid w:val="000F604E"/>
    <w:rPr>
      <w:bdr w:val="none" w:sz="0" w:space="0" w:color="auto"/>
      <w:shd w:val="clear" w:color="auto" w:fill="FFC000"/>
    </w:rPr>
  </w:style>
  <w:style w:type="character" w:customStyle="1" w:styleId="ECCHLpetrol">
    <w:name w:val="ECC HL petrol"/>
    <w:uiPriority w:val="1"/>
    <w:qFormat/>
    <w:rsid w:val="000F604E"/>
    <w:rPr>
      <w:i w:val="0"/>
      <w:iCs w:val="0"/>
      <w:color w:val="FFFFFF" w:themeColor="background1"/>
      <w:bdr w:val="none" w:sz="0" w:space="0" w:color="auto"/>
      <w:shd w:val="clear" w:color="auto" w:fill="008080"/>
    </w:rPr>
  </w:style>
  <w:style w:type="character" w:customStyle="1" w:styleId="ECCHLunderlined">
    <w:name w:val="ECC HL underlined"/>
    <w:basedOn w:val="DefaultParagraphFont"/>
    <w:uiPriority w:val="1"/>
    <w:qFormat/>
    <w:rsid w:val="000F604E"/>
    <w:rPr>
      <w:i w:val="0"/>
      <w:u w:val="single"/>
    </w:rPr>
  </w:style>
  <w:style w:type="character" w:customStyle="1" w:styleId="ECCHLyellow">
    <w:name w:val="ECC HL yellow"/>
    <w:basedOn w:val="DefaultParagraphFont"/>
    <w:uiPriority w:val="1"/>
    <w:qFormat/>
    <w:rsid w:val="000F604E"/>
    <w:rPr>
      <w:i w:val="0"/>
      <w:bdr w:val="none" w:sz="0" w:space="0" w:color="auto"/>
      <w:shd w:val="clear" w:color="auto" w:fill="FFFF00"/>
      <w:lang w:val="en-GB"/>
    </w:rPr>
  </w:style>
  <w:style w:type="paragraph" w:customStyle="1" w:styleId="ECCEditorsNote">
    <w:name w:val="ECC Editor's Note"/>
    <w:rsid w:val="000F604E"/>
    <w:pPr>
      <w:tabs>
        <w:tab w:val="left" w:pos="1560"/>
      </w:tabs>
      <w:spacing w:before="60" w:after="240"/>
      <w:ind w:left="1560" w:hanging="1560"/>
      <w:jc w:val="both"/>
    </w:pPr>
    <w:rPr>
      <w:rFonts w:ascii="Arial" w:hAnsi="Arial"/>
      <w:szCs w:val="22"/>
      <w:lang w:val="da-DK" w:eastAsia="de-DE"/>
    </w:rPr>
  </w:style>
  <w:style w:type="character" w:customStyle="1" w:styleId="ECCHLsubscript">
    <w:name w:val="ECC HL sub script"/>
    <w:basedOn w:val="DefaultParagraphFont"/>
    <w:uiPriority w:val="1"/>
    <w:qFormat/>
    <w:rsid w:val="000F604E"/>
    <w:rPr>
      <w:vertAlign w:val="subscript"/>
    </w:rPr>
  </w:style>
  <w:style w:type="character" w:customStyle="1" w:styleId="ECCHLsuperscript">
    <w:name w:val="ECC HL super script"/>
    <w:basedOn w:val="DefaultParagraphFont"/>
    <w:uiPriority w:val="1"/>
    <w:qFormat/>
    <w:rsid w:val="000F60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79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efficiensea.org/" TargetMode="External"/><Relationship Id="rId1" Type="http://schemas.openxmlformats.org/officeDocument/2006/relationships/hyperlink" Target="http://www.ccg-gcc.gc.ca/eng/CCG/Publications/Business-Plan-2011-2014/table-of-cont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9C2D8-E10C-43DE-A294-82492DBF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19</Pages>
  <Words>5678</Words>
  <Characters>32367</Characters>
  <Application>Microsoft Office Word</Application>
  <DocSecurity>0</DocSecurity>
  <Lines>269</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37970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Detraz, Laurence</dc:creator>
  <cp:lastModifiedBy>Seamus Doyle</cp:lastModifiedBy>
  <cp:revision>4</cp:revision>
  <cp:lastPrinted>2008-02-21T14:04:00Z</cp:lastPrinted>
  <dcterms:created xsi:type="dcterms:W3CDTF">2014-04-03T10:46:00Z</dcterms:created>
  <dcterms:modified xsi:type="dcterms:W3CDTF">2014-09-22T10:46:00Z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